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67" w:rsidRPr="00E677EC" w:rsidRDefault="002B4767" w:rsidP="00B4015F">
      <w:pPr>
        <w:pStyle w:val="MStitle"/>
      </w:pPr>
      <w:r w:rsidRPr="00E677EC">
        <w:t xml:space="preserve">Quantification of Drainable Water Storage Volumes </w:t>
      </w:r>
    </w:p>
    <w:p w:rsidR="002B4767" w:rsidRPr="00E677EC" w:rsidRDefault="002B4767" w:rsidP="00B4015F">
      <w:pPr>
        <w:pStyle w:val="MStitle"/>
      </w:pPr>
      <w:r w:rsidRPr="00E677EC">
        <w:t xml:space="preserve">in Catchments and in River Networks on Global Scales </w:t>
      </w:r>
    </w:p>
    <w:p w:rsidR="002B4767" w:rsidRPr="00E677EC" w:rsidRDefault="002B4767" w:rsidP="00B4015F">
      <w:pPr>
        <w:pStyle w:val="MStitle"/>
      </w:pPr>
      <w:r w:rsidRPr="00E677EC">
        <w:t xml:space="preserve">using </w:t>
      </w:r>
      <w:del w:id="0" w:author="Johannes Riegger" w:date="2018-06-08T11:16:00Z">
        <w:r w:rsidRPr="00E677EC" w:rsidDel="00D1742C">
          <w:delText xml:space="preserve">the </w:delText>
        </w:r>
      </w:del>
      <w:r w:rsidRPr="00E677EC">
        <w:t>GRACE and / or River Runoff</w:t>
      </w:r>
    </w:p>
    <w:p w:rsidR="002B4767" w:rsidRPr="00E677EC" w:rsidRDefault="002B4767" w:rsidP="00450DB9">
      <w:pPr>
        <w:pStyle w:val="Authors"/>
      </w:pPr>
      <w:r w:rsidRPr="00E677EC">
        <w:t xml:space="preserve">Johannes Riegger </w:t>
      </w:r>
      <w:r w:rsidRPr="00E677EC">
        <w:rPr>
          <w:vertAlign w:val="superscript"/>
        </w:rPr>
        <w:t>1</w:t>
      </w:r>
      <w:r w:rsidRPr="00E677EC">
        <w:t xml:space="preserve"> </w:t>
      </w:r>
    </w:p>
    <w:p w:rsidR="002B4767" w:rsidRPr="00E677EC" w:rsidRDefault="002B4767" w:rsidP="00450DB9">
      <w:pPr>
        <w:pStyle w:val="Affiliation"/>
      </w:pPr>
      <w:r w:rsidRPr="00E677EC">
        <w:rPr>
          <w:vertAlign w:val="superscript"/>
        </w:rPr>
        <w:t>1</w:t>
      </w:r>
      <w:r w:rsidRPr="00E677EC">
        <w:t xml:space="preserve"> Institute for Modelling Hydraulic and Environmental Systems, University of Stuttgart, Germany </w:t>
      </w:r>
    </w:p>
    <w:p w:rsidR="002B4767" w:rsidRPr="00E677EC" w:rsidRDefault="002B4767" w:rsidP="008E213F">
      <w:pPr>
        <w:pStyle w:val="Correspondence"/>
      </w:pPr>
      <w:r w:rsidRPr="00E677EC">
        <w:rPr>
          <w:i/>
        </w:rPr>
        <w:t>Correspondence to</w:t>
      </w:r>
      <w:r w:rsidRPr="00E677EC">
        <w:t>: Johannes Riegger (Johannes.Riegger@iws.uni-stuttgart.de)</w:t>
      </w:r>
    </w:p>
    <w:p w:rsidR="002B4767" w:rsidRPr="004E003C" w:rsidRDefault="002B4767" w:rsidP="00503F3B">
      <w:r w:rsidRPr="004E003C">
        <w:rPr>
          <w:b/>
        </w:rPr>
        <w:t>Abstract.</w:t>
      </w:r>
      <w:r w:rsidRPr="004E003C">
        <w:t xml:space="preserve"> </w:t>
      </w:r>
    </w:p>
    <w:p w:rsidR="002B4767" w:rsidRDefault="00BB317C" w:rsidP="00503F3B">
      <w:r w:rsidRPr="0040622F">
        <w:t xml:space="preserve">The knowledge of water storage </w:t>
      </w:r>
      <w:r w:rsidRPr="00463B21">
        <w:t xml:space="preserve">volumes in catchments and in river networks </w:t>
      </w:r>
      <w:ins w:id="1" w:author="Johannes R" w:date="2018-06-15T11:04:00Z">
        <w:r>
          <w:t xml:space="preserve">leading to river discharge </w:t>
        </w:r>
      </w:ins>
      <w:r w:rsidRPr="00463B21">
        <w:t xml:space="preserve">is essential for the </w:t>
      </w:r>
      <w:del w:id="2" w:author="Johannes R" w:date="2018-06-14T16:44:00Z">
        <w:r w:rsidR="002B4767" w:rsidRPr="00463B21" w:rsidDel="0040622F">
          <w:delText>management of water resources and for a comprehensive descr</w:delText>
        </w:r>
        <w:r w:rsidR="002B4767" w:rsidRPr="00517B89" w:rsidDel="0040622F">
          <w:delText>iption of the environment</w:delText>
        </w:r>
      </w:del>
      <w:ins w:id="3" w:author="Johannes Riegger" w:date="2018-06-08T11:18:00Z">
        <w:del w:id="4" w:author="Johannes R" w:date="2018-06-14T16:44:00Z">
          <w:r w:rsidR="002B4767" w:rsidRPr="00517B89" w:rsidDel="0040622F">
            <w:delText>al compartment</w:delText>
          </w:r>
        </w:del>
      </w:ins>
      <w:del w:id="5" w:author="Johannes R" w:date="2018-06-14T16:44:00Z">
        <w:r w:rsidR="002B4767" w:rsidRPr="0023723D" w:rsidDel="0040622F">
          <w:delText xml:space="preserve"> </w:delText>
        </w:r>
      </w:del>
      <w:ins w:id="6" w:author="Johannes Riegger" w:date="2018-06-08T11:19:00Z">
        <w:del w:id="7" w:author="Johannes R" w:date="2018-06-14T16:44:00Z">
          <w:r w:rsidR="002B4767" w:rsidRPr="0023723D" w:rsidDel="0040622F">
            <w:delText xml:space="preserve">Water </w:delText>
          </w:r>
        </w:del>
      </w:ins>
      <w:del w:id="8" w:author="Johannes R" w:date="2018-06-14T16:44:00Z">
        <w:r w:rsidR="002B4767" w:rsidRPr="0023723D" w:rsidDel="0040622F">
          <w:delText>in the context of climate change</w:delText>
        </w:r>
      </w:del>
      <w:ins w:id="9" w:author="Johannes R" w:date="2018-06-15T11:24:00Z">
        <w:r w:rsidR="00294F0C" w:rsidRPr="00463B21">
          <w:t xml:space="preserve">description of </w:t>
        </w:r>
        <w:r w:rsidR="00294F0C">
          <w:t>river</w:t>
        </w:r>
        <w:r w:rsidR="00294F0C" w:rsidRPr="006F5B11">
          <w:t xml:space="preserve"> ecology</w:t>
        </w:r>
        <w:r w:rsidR="00294F0C">
          <w:t>, the</w:t>
        </w:r>
        <w:r w:rsidR="00294F0C" w:rsidRPr="00463B21">
          <w:t xml:space="preserve"> prediction </w:t>
        </w:r>
        <w:r w:rsidR="00294F0C">
          <w:t xml:space="preserve">of </w:t>
        </w:r>
        <w:r w:rsidR="00294F0C" w:rsidRPr="00463B21">
          <w:t>floods</w:t>
        </w:r>
        <w:r w:rsidR="00294F0C">
          <w:t xml:space="preserve"> </w:t>
        </w:r>
        <w:r w:rsidR="00294F0C" w:rsidRPr="006F5B11">
          <w:t xml:space="preserve">and </w:t>
        </w:r>
        <w:r w:rsidR="00294F0C">
          <w:t>specifically</w:t>
        </w:r>
        <w:r w:rsidR="00294F0C" w:rsidRPr="006F5B11">
          <w:t xml:space="preserve"> for </w:t>
        </w:r>
        <w:r w:rsidR="00294F0C">
          <w:t>a sustainable</w:t>
        </w:r>
        <w:r w:rsidR="00294F0C" w:rsidRPr="00B37EF6">
          <w:t xml:space="preserve"> management of water resources in the context of climate change</w:t>
        </w:r>
        <w:r w:rsidR="00294F0C" w:rsidRPr="0040622F">
          <w:t>.</w:t>
        </w:r>
      </w:ins>
      <w:ins w:id="10" w:author="Johannes R" w:date="2018-06-15T11:26:00Z">
        <w:r w:rsidR="00294F0C">
          <w:t xml:space="preserve"> </w:t>
        </w:r>
      </w:ins>
      <w:del w:id="11" w:author="Johannes R" w:date="2018-06-14T20:23:00Z">
        <w:r w:rsidR="002B4767" w:rsidRPr="0023723D" w:rsidDel="0023723D">
          <w:delText>.</w:delText>
        </w:r>
      </w:del>
      <w:r w:rsidR="002B4767" w:rsidRPr="007A0181">
        <w:t xml:space="preserve"> Measurements</w:t>
      </w:r>
      <w:r w:rsidR="002B4767" w:rsidRPr="004E003C">
        <w:t xml:space="preserve"> of water storage variations by the GRACE gravity satellite or by ground based observations of river or groundwater level variation do not </w:t>
      </w:r>
      <w:del w:id="12" w:author="Johannes Riegger" w:date="2018-06-08T11:24:00Z">
        <w:r w:rsidR="002B4767" w:rsidRPr="004E003C" w:rsidDel="00D1742C">
          <w:delText>allow to determine</w:delText>
        </w:r>
      </w:del>
      <w:ins w:id="13" w:author="Johannes Riegger" w:date="2018-06-08T11:24:00Z">
        <w:r w:rsidR="002B4767">
          <w:t xml:space="preserve"> permit the determination of</w:t>
        </w:r>
      </w:ins>
      <w:r w:rsidR="002B4767" w:rsidRPr="004E003C">
        <w:t xml:space="preserve"> the respective </w:t>
      </w:r>
      <w:del w:id="14" w:author="Johannes R" w:date="2018-06-14T16:37:00Z">
        <w:r w:rsidR="002B4767" w:rsidRPr="004E003C" w:rsidDel="0040622F">
          <w:delText xml:space="preserve">total </w:delText>
        </w:r>
      </w:del>
      <w:r w:rsidR="002B4767" w:rsidRPr="004E003C">
        <w:t xml:space="preserve">storage volumes, which could be considerably larger than the mass variations themselves. In addition mass variations measured by GRACE comprise all </w:t>
      </w:r>
      <w:ins w:id="15" w:author="Johannes Riegger" w:date="2018-06-08T11:17:00Z">
        <w:r w:rsidR="002B4767" w:rsidRPr="0093087B">
          <w:t xml:space="preserve">time variant </w:t>
        </w:r>
      </w:ins>
      <w:r w:rsidR="002B4767" w:rsidRPr="004E003C">
        <w:t xml:space="preserve">storage compartments whether they are hydraulically coupled, contributing to river runoff, or uncoupled like soil moisture, isolated surface water or snow and ice. </w:t>
      </w:r>
    </w:p>
    <w:p w:rsidR="002B4767" w:rsidRPr="004E003C" w:rsidRDefault="002B4767" w:rsidP="00503F3B"/>
    <w:p w:rsidR="002B4767" w:rsidDel="00D1742C" w:rsidRDefault="002B4767" w:rsidP="00503F3B">
      <w:pPr>
        <w:rPr>
          <w:del w:id="16" w:author="Johannes Riegger" w:date="2018-06-08T11:23:00Z"/>
        </w:rPr>
      </w:pPr>
      <w:r w:rsidRPr="00D1742C">
        <w:t xml:space="preserve">The possibility </w:t>
      </w:r>
      <w:del w:id="17" w:author="Johannes Riegger" w:date="2018-06-08T11:25:00Z">
        <w:r w:rsidRPr="00D1742C" w:rsidDel="00D1742C">
          <w:delText>to determine</w:delText>
        </w:r>
      </w:del>
      <w:ins w:id="18" w:author="Johannes Riegger" w:date="2018-06-08T11:34:00Z">
        <w:r>
          <w:t xml:space="preserve"> </w:t>
        </w:r>
      </w:ins>
      <w:ins w:id="19" w:author="Johannes Riegger" w:date="2018-06-08T11:25:00Z">
        <w:r>
          <w:t>of determining</w:t>
        </w:r>
      </w:ins>
      <w:r w:rsidRPr="00D1742C">
        <w:t xml:space="preserve"> the hydraulic time </w:t>
      </w:r>
      <w:del w:id="20" w:author="Johannes Riegger" w:date="2018-06-08T11:20:00Z">
        <w:r w:rsidRPr="00D1742C" w:rsidDel="00D1742C">
          <w:delText xml:space="preserve">scale </w:delText>
        </w:r>
      </w:del>
      <w:ins w:id="21" w:author="Johannes Riegger" w:date="2018-06-08T11:20:00Z">
        <w:r>
          <w:t xml:space="preserve"> constant</w:t>
        </w:r>
        <w:r w:rsidRPr="00D1742C">
          <w:t xml:space="preserve"> </w:t>
        </w:r>
      </w:ins>
      <w:r w:rsidRPr="00D1742C">
        <w:t xml:space="preserve">from observed runoff and GRACE </w:t>
      </w:r>
      <w:ins w:id="22" w:author="Johannes Riegger" w:date="2018-06-08T11:25:00Z">
        <w:r>
          <w:t xml:space="preserve">permits </w:t>
        </w:r>
      </w:ins>
      <w:r w:rsidRPr="00D1742C">
        <w:t xml:space="preserve">for the first time </w:t>
      </w:r>
      <w:del w:id="23" w:author="Johannes Riegger" w:date="2018-06-08T11:25:00Z">
        <w:r w:rsidRPr="00D1742C" w:rsidDel="00D1742C">
          <w:delText>allows to quantify</w:delText>
        </w:r>
      </w:del>
      <w:ins w:id="24" w:author="Johannes Riegger" w:date="2018-06-08T11:25:00Z">
        <w:r>
          <w:t>t</w:t>
        </w:r>
      </w:ins>
      <w:ins w:id="25" w:author="Johannes Riegger" w:date="2018-06-08T11:26:00Z">
        <w:r>
          <w:t>he quantification of</w:t>
        </w:r>
      </w:ins>
      <w:r w:rsidRPr="00D1742C">
        <w:t xml:space="preserve"> the total “Drainable Storage”</w:t>
      </w:r>
      <w:ins w:id="26" w:author="Johannes Riegger" w:date="2018-06-08T11:20:00Z">
        <w:r w:rsidRPr="00D1742C">
          <w:t xml:space="preserve"> </w:t>
        </w:r>
        <w:r w:rsidRPr="00B86130">
          <w:t>on global scales</w:t>
        </w:r>
      </w:ins>
      <w:r w:rsidRPr="00D1742C">
        <w:t xml:space="preserve"> i.e. the volume freely draining with gravity comprising all coupled storages in the catchment and in the river network. </w:t>
      </w:r>
      <w:ins w:id="27" w:author="Johannes Riegger" w:date="2018-06-08T11:21:00Z">
        <w:r w:rsidRPr="00AA49B6">
          <w:t xml:space="preserve">This is based on the observation that </w:t>
        </w:r>
        <w:r w:rsidRPr="00E50BAC">
          <w:t xml:space="preserve">runoff and hydraulically coupled storage behave like a Linear Time Invariant (LTI) System which is fully described by a time constant and a phase shift (Riegger and </w:t>
        </w:r>
        <w:proofErr w:type="spellStart"/>
        <w:r w:rsidRPr="00E50BAC">
          <w:t>Tourian</w:t>
        </w:r>
        <w:proofErr w:type="spellEnd"/>
        <w:r w:rsidRPr="00E50BAC">
          <w:t>, 2014)</w:t>
        </w:r>
        <w:r>
          <w:t xml:space="preserve">. </w:t>
        </w:r>
      </w:ins>
      <w:ins w:id="28" w:author="Johannes Riegger" w:date="2018-06-08T11:23:00Z">
        <w:r w:rsidRPr="00B86130">
          <w:t xml:space="preserve">Proportionality between runoff and coupled storage allows to quantify the total drainable storage directly from observed runoff, if the phase shift is considered. The observed phase shift can be integrated into numerical schemes, however, its physical reason and the information it carries is </w:t>
        </w:r>
      </w:ins>
      <w:ins w:id="29" w:author="Johannes Riegger" w:date="2018-06-08T11:26:00Z">
        <w:r w:rsidRPr="00B86130">
          <w:t xml:space="preserve">so far </w:t>
        </w:r>
      </w:ins>
      <w:ins w:id="30" w:author="Johannes Riegger" w:date="2018-06-08T11:23:00Z">
        <w:r w:rsidRPr="00B86130">
          <w:t xml:space="preserve">not understood in detail. </w:t>
        </w:r>
      </w:ins>
      <w:del w:id="31" w:author="Johannes Riegger" w:date="2018-06-08T11:22:00Z">
        <w:r w:rsidRPr="00D1742C" w:rsidDel="00D1742C">
          <w:delText xml:space="preserve">As investigations of the runoff-storage (R-S) relationship using GRACE have shown, the R-S relationship can be characterized as a Linear Time Invariant (LTI) System for hydraulically coupled storage compartments (Riegger and Tourian, 2014). </w:delText>
        </w:r>
      </w:del>
      <w:del w:id="32" w:author="Johannes Riegger" w:date="2018-06-08T11:23:00Z">
        <w:r w:rsidRPr="00D1742C" w:rsidDel="00D1742C">
          <w:delText>Thus, the respective hydraulic time constant of the total system and the corresponding Drainable Storage can be determined once the observed phase shift is adapted either directly or by a model.</w:delText>
        </w:r>
        <w:r w:rsidRPr="00177ACA" w:rsidDel="00D1742C">
          <w:delText xml:space="preserve"> However, even though the observed phase shift is already considered in modelling approaches its physical reason </w:delText>
        </w:r>
        <w:r w:rsidRPr="008776F5" w:rsidDel="00D1742C">
          <w:delText>and the information it carries is not understood in detail so far.</w:delText>
        </w:r>
      </w:del>
    </w:p>
    <w:p w:rsidR="002B4767" w:rsidRDefault="002B4767" w:rsidP="00503F3B">
      <w:pPr>
        <w:rPr>
          <w:ins w:id="33" w:author="Johannes Riegger" w:date="2018-06-08T11:40:00Z"/>
        </w:rPr>
      </w:pPr>
      <w:del w:id="34" w:author="Johannes Riegger" w:date="2018-06-08T11:28:00Z">
        <w:r w:rsidRPr="004E003C" w:rsidDel="00177ACA">
          <w:lastRenderedPageBreak/>
          <w:delText xml:space="preserve">A possible reason for the observed phase shift might be found in the </w:delText>
        </w:r>
        <w:r w:rsidDel="00177ACA">
          <w:delText>river</w:delText>
        </w:r>
        <w:r w:rsidRPr="004E003C" w:rsidDel="00177ACA">
          <w:delText xml:space="preserve"> </w:delText>
        </w:r>
        <w:r w:rsidDel="00177ACA">
          <w:delText>network</w:delText>
        </w:r>
        <w:r w:rsidRPr="004E003C" w:rsidDel="00177ACA">
          <w:delText xml:space="preserve"> storage, which so far has not been addressed separately in the R-S relationships. Opposite to storages draining in parallel (as for overland and groundwater flow) a sequence of storages leads to a temporal delay or a phase shift. This might explain the different phasing of the </w:delText>
        </w:r>
        <w:r w:rsidDel="00177ACA">
          <w:delText>catchment, the river</w:delText>
        </w:r>
        <w:r w:rsidRPr="004E003C" w:rsidDel="00177ACA">
          <w:delText xml:space="preserve"> </w:delText>
        </w:r>
        <w:r w:rsidDel="00177ACA">
          <w:delText>network</w:delText>
        </w:r>
        <w:r w:rsidRPr="004E003C" w:rsidDel="00177ACA">
          <w:delText xml:space="preserve"> storage and </w:delText>
        </w:r>
        <w:r w:rsidDel="00177ACA">
          <w:delText xml:space="preserve">the </w:delText>
        </w:r>
        <w:r w:rsidRPr="004E003C" w:rsidDel="00177ACA">
          <w:delText xml:space="preserve">total water storage. In order to investigate such a phasing effect a system of cascaded storages </w:delText>
        </w:r>
      </w:del>
    </w:p>
    <w:p w:rsidR="002B4767" w:rsidRDefault="002B4767" w:rsidP="00503F3B">
      <w:pPr>
        <w:rPr>
          <w:ins w:id="35" w:author="Johannes Riegger" w:date="2018-06-08T11:29:00Z"/>
        </w:rPr>
      </w:pPr>
    </w:p>
    <w:p w:rsidR="002B4767" w:rsidRDefault="002B4767" w:rsidP="00503F3B">
      <w:pPr>
        <w:rPr>
          <w:ins w:id="36" w:author="Johannes Riegger" w:date="2018-06-08T11:39:00Z"/>
        </w:rPr>
      </w:pPr>
      <w:ins w:id="37" w:author="Johannes Riegger" w:date="2018-06-08T11:29:00Z">
        <w:r>
          <w:t>Thus, for the investigation of the phase shift a conceptual model with cascaded storages</w:t>
        </w:r>
        <w:r w:rsidRPr="004E003C">
          <w:t xml:space="preserve"> </w:t>
        </w:r>
      </w:ins>
      <w:r w:rsidRPr="004E003C">
        <w:t xml:space="preserve">for the </w:t>
      </w:r>
      <w:r>
        <w:t>catchment</w:t>
      </w:r>
      <w:r w:rsidRPr="004E003C">
        <w:t xml:space="preserve"> and </w:t>
      </w:r>
      <w:r>
        <w:t>river</w:t>
      </w:r>
      <w:r w:rsidRPr="004E003C">
        <w:t xml:space="preserve"> </w:t>
      </w:r>
      <w:r>
        <w:t>network</w:t>
      </w:r>
      <w:r w:rsidRPr="004E003C">
        <w:t xml:space="preserve"> is set up with </w:t>
      </w:r>
      <w:del w:id="38" w:author="Johannes Riegger" w:date="2018-06-08T11:29:00Z">
        <w:r w:rsidRPr="004E003C" w:rsidDel="00177ACA">
          <w:delText xml:space="preserve">different </w:delText>
        </w:r>
      </w:del>
      <w:ins w:id="39" w:author="Johannes Riegger" w:date="2018-06-08T11:29:00Z">
        <w:r>
          <w:t>individual</w:t>
        </w:r>
        <w:r w:rsidRPr="004E003C">
          <w:t xml:space="preserve"> </w:t>
        </w:r>
      </w:ins>
      <w:r w:rsidRPr="004E003C">
        <w:t xml:space="preserve">hydraulic time constants and </w:t>
      </w:r>
      <w:r>
        <w:t xml:space="preserve">is </w:t>
      </w:r>
      <w:r w:rsidRPr="004E003C">
        <w:t xml:space="preserve">mathematically solved by piecewise analytical solutions. Tests of the scheme with synthetic recharge time series show that </w:t>
      </w:r>
      <w:del w:id="40" w:author="Johannes Riegger" w:date="2018-06-08T11:36:00Z">
        <w:r w:rsidRPr="004E003C" w:rsidDel="00177ACA">
          <w:delText xml:space="preserve">the </w:delText>
        </w:r>
      </w:del>
      <w:ins w:id="41" w:author="Johannes Riegger" w:date="2018-06-08T11:36:00Z">
        <w:r>
          <w:t>a</w:t>
        </w:r>
        <w:r w:rsidRPr="004E003C">
          <w:t xml:space="preserve"> </w:t>
        </w:r>
      </w:ins>
      <w:r w:rsidRPr="004E003C">
        <w:t xml:space="preserve">parameter </w:t>
      </w:r>
      <w:del w:id="42" w:author="Johannes Riegger" w:date="2018-06-08T11:36:00Z">
        <w:r w:rsidRPr="004E003C" w:rsidDel="00177ACA">
          <w:delText xml:space="preserve">estimation </w:delText>
        </w:r>
      </w:del>
      <w:ins w:id="43" w:author="Johannes Riegger" w:date="2018-06-08T11:36:00Z">
        <w:r>
          <w:t>optimization</w:t>
        </w:r>
        <w:r w:rsidRPr="004E003C">
          <w:t xml:space="preserve"> </w:t>
        </w:r>
      </w:ins>
      <w:r w:rsidRPr="004E003C">
        <w:t>either versus</w:t>
      </w:r>
      <w:r w:rsidRPr="00064534">
        <w:t xml:space="preserve"> </w:t>
      </w:r>
      <w:ins w:id="44" w:author="Johannes Riegger" w:date="2018-06-08T11:31:00Z">
        <w:r>
          <w:t xml:space="preserve">mass </w:t>
        </w:r>
      </w:ins>
      <w:r w:rsidRPr="004E003C">
        <w:t>deviations</w:t>
      </w:r>
      <w:r>
        <w:t xml:space="preserve"> </w:t>
      </w:r>
      <w:del w:id="45" w:author="Johannes Riegger" w:date="2018-06-08T11:31:00Z">
        <w:r w:rsidDel="00177ACA">
          <w:delText>in</w:delText>
        </w:r>
        <w:r w:rsidRPr="004E003C" w:rsidDel="00177ACA">
          <w:delText xml:space="preserve"> total mass </w:delText>
        </w:r>
      </w:del>
      <w:r w:rsidRPr="004E003C">
        <w:t xml:space="preserve">or runoff reproduces the time constants for both, the </w:t>
      </w:r>
      <w:r>
        <w:t>catchment</w:t>
      </w:r>
      <w:r w:rsidRPr="004E003C">
        <w:t xml:space="preserve"> </w:t>
      </w:r>
      <w:r w:rsidRPr="004E003C">
        <w:rPr>
          <w:rFonts w:ascii="Symbol" w:hAnsi="Symbol"/>
          <w:sz w:val="22"/>
          <w:szCs w:val="22"/>
        </w:rPr>
        <w:t></w:t>
      </w:r>
      <w:r w:rsidRPr="004E003C">
        <w:rPr>
          <w:vertAlign w:val="subscript"/>
          <w:lang w:val="en-US"/>
        </w:rPr>
        <w:t>C</w:t>
      </w:r>
      <w:r w:rsidRPr="004E003C">
        <w:t xml:space="preserve"> and the </w:t>
      </w:r>
      <w:r>
        <w:t>river</w:t>
      </w:r>
      <w:r w:rsidRPr="004E003C">
        <w:t xml:space="preserve"> </w:t>
      </w:r>
      <w:r>
        <w:t>network</w:t>
      </w:r>
      <w:r w:rsidRPr="004E003C">
        <w:t xml:space="preserve"> </w:t>
      </w:r>
      <w:r w:rsidRPr="004E003C">
        <w:rPr>
          <w:rFonts w:ascii="Symbol" w:hAnsi="Symbol"/>
          <w:sz w:val="22"/>
          <w:szCs w:val="22"/>
        </w:rPr>
        <w:t></w:t>
      </w:r>
      <w:r w:rsidRPr="004E003C">
        <w:rPr>
          <w:vertAlign w:val="subscript"/>
          <w:lang w:val="en-US"/>
        </w:rPr>
        <w:t>R</w:t>
      </w:r>
      <w:r w:rsidRPr="004E003C">
        <w:t xml:space="preserve"> in a unique way</w:t>
      </w:r>
      <w:ins w:id="46" w:author="Johannes R" w:date="2018-06-14T17:59:00Z">
        <w:r>
          <w:t>,</w:t>
        </w:r>
      </w:ins>
      <w:r w:rsidRPr="004E003C">
        <w:t xml:space="preserve"> </w:t>
      </w:r>
      <w:r>
        <w:t xml:space="preserve">and </w:t>
      </w:r>
      <w:del w:id="47" w:author="Johannes Riegger" w:date="2018-06-08T11:32:00Z">
        <w:r w:rsidDel="00177ACA">
          <w:delText>allows to quantify</w:delText>
        </w:r>
      </w:del>
      <w:ins w:id="48" w:author="Johannes Riegger" w:date="2018-06-08T11:36:00Z">
        <w:r>
          <w:t xml:space="preserve"> </w:t>
        </w:r>
      </w:ins>
      <w:ins w:id="49" w:author="Johannes Riegger" w:date="2018-06-08T11:37:00Z">
        <w:r>
          <w:t xml:space="preserve">hence </w:t>
        </w:r>
      </w:ins>
      <w:ins w:id="50" w:author="Johannes Riegger" w:date="2018-06-08T11:32:00Z">
        <w:r>
          <w:t>permits the quantification of</w:t>
        </w:r>
      </w:ins>
      <w:r>
        <w:t xml:space="preserve"> the respective storage volumes individually</w:t>
      </w:r>
      <w:r w:rsidRPr="004E003C">
        <w:t xml:space="preserve">. </w:t>
      </w:r>
    </w:p>
    <w:p w:rsidR="002B4767" w:rsidRDefault="002B4767" w:rsidP="00503F3B"/>
    <w:p w:rsidR="002B4767" w:rsidRPr="004E003C" w:rsidRDefault="002B4767" w:rsidP="00503F3B">
      <w:r>
        <w:t>The a</w:t>
      </w:r>
      <w:r w:rsidRPr="004E003C">
        <w:t xml:space="preserve">pplication of the </w:t>
      </w:r>
      <w:r>
        <w:t>Cascaded Storage</w:t>
      </w:r>
      <w:r w:rsidRPr="004E003C">
        <w:t xml:space="preserve"> approach to the </w:t>
      </w:r>
      <w:ins w:id="51" w:author="Johannes Riegger" w:date="2018-06-08T15:06:00Z">
        <w:r>
          <w:t xml:space="preserve">fully humid catchment of the </w:t>
        </w:r>
      </w:ins>
      <w:r w:rsidRPr="004E003C">
        <w:t xml:space="preserve">Amazon </w:t>
      </w:r>
      <w:del w:id="52" w:author="Johannes Riegger" w:date="2018-06-08T15:07:00Z">
        <w:r w:rsidRPr="004E003C" w:rsidDel="00F96418">
          <w:delText xml:space="preserve">catchment </w:delText>
        </w:r>
      </w:del>
      <w:r w:rsidRPr="004E003C">
        <w:t xml:space="preserve">leads to very good agreements of calculated and measured </w:t>
      </w:r>
      <w:r>
        <w:t>t</w:t>
      </w:r>
      <w:r w:rsidRPr="004E003C">
        <w:t xml:space="preserve">otal </w:t>
      </w:r>
      <w:r>
        <w:t>mass</w:t>
      </w:r>
      <w:r w:rsidRPr="004E003C">
        <w:t xml:space="preserve"> </w:t>
      </w:r>
      <w:r w:rsidRPr="00CF759E">
        <w:rPr>
          <w:i/>
        </w:rPr>
        <w:t>and</w:t>
      </w:r>
      <w:r w:rsidRPr="004E003C">
        <w:t xml:space="preserve"> </w:t>
      </w:r>
      <w:r>
        <w:t>river</w:t>
      </w:r>
      <w:r w:rsidRPr="004E003C">
        <w:t xml:space="preserve"> </w:t>
      </w:r>
      <w:r>
        <w:t>runoff</w:t>
      </w:r>
      <w:r w:rsidRPr="004E003C">
        <w:t xml:space="preserve"> (Nash-Sutcliff</w:t>
      </w:r>
      <w:r>
        <w:t>e</w:t>
      </w:r>
      <w:r w:rsidRPr="004E003C">
        <w:t xml:space="preserve"> for signals &gt; 0.96, for residuals &gt;0.72</w:t>
      </w:r>
      <w:r>
        <w:t>)</w:t>
      </w:r>
      <w:r w:rsidRPr="004E003C">
        <w:t xml:space="preserve">. The signal amplitudes </w:t>
      </w:r>
      <w:r>
        <w:t xml:space="preserve">and the </w:t>
      </w:r>
      <w:r w:rsidRPr="004E003C">
        <w:t xml:space="preserve">phase shift between GRACE and river runoff are reproduced very well. The calculated </w:t>
      </w:r>
      <w:r>
        <w:t>river</w:t>
      </w:r>
      <w:r w:rsidRPr="004E003C">
        <w:t xml:space="preserve"> </w:t>
      </w:r>
      <w:r>
        <w:t>network</w:t>
      </w:r>
      <w:r w:rsidRPr="004E003C">
        <w:t xml:space="preserve"> mass </w:t>
      </w:r>
      <w:ins w:id="53" w:author="Johannes Riegger" w:date="2018-06-08T11:34:00Z">
        <w:r w:rsidRPr="004E003C">
          <w:t xml:space="preserve">correlates </w:t>
        </w:r>
      </w:ins>
      <w:r w:rsidRPr="004E003C">
        <w:t xml:space="preserve">highly (0.96) with the observed </w:t>
      </w:r>
      <w:r>
        <w:t>flood</w:t>
      </w:r>
      <w:r w:rsidRPr="004E003C">
        <w:t xml:space="preserve"> area from the “Global Inundation Extent from Multi-Satellites” data set (GIEMS) and corresponds to the determined </w:t>
      </w:r>
      <w:r>
        <w:t>flood</w:t>
      </w:r>
      <w:r w:rsidRPr="004E003C">
        <w:t xml:space="preserve"> volumes. The implementation of a </w:t>
      </w:r>
      <w:r>
        <w:t>river</w:t>
      </w:r>
      <w:r w:rsidRPr="004E003C">
        <w:t xml:space="preserve"> </w:t>
      </w:r>
      <w:r>
        <w:t>network</w:t>
      </w:r>
      <w:r w:rsidRPr="004E003C">
        <w:t xml:space="preserve"> storage in sequence to catchment storages thus describes and explains the observations w.r.t. phasing and signal amplitudes and </w:t>
      </w:r>
      <w:del w:id="54" w:author="Johannes Riegger" w:date="2018-06-08T11:38:00Z">
        <w:r w:rsidRPr="004E003C" w:rsidDel="008776F5">
          <w:delText xml:space="preserve">allows </w:delText>
        </w:r>
      </w:del>
      <w:ins w:id="55" w:author="Johannes Riegger" w:date="2018-06-08T11:38:00Z">
        <w:r>
          <w:t>per</w:t>
        </w:r>
        <w:del w:id="56" w:author="Johannes R" w:date="2018-06-14T17:59:00Z">
          <w:r w:rsidDel="006E0888">
            <w:delText>r</w:delText>
          </w:r>
        </w:del>
        <w:r>
          <w:t>mits</w:t>
        </w:r>
        <w:r w:rsidRPr="004E003C">
          <w:t xml:space="preserve"> </w:t>
        </w:r>
      </w:ins>
      <w:r w:rsidRPr="004E003C">
        <w:t xml:space="preserve">a </w:t>
      </w:r>
      <w:r>
        <w:t>discrimination</w:t>
      </w:r>
      <w:r w:rsidRPr="004E003C">
        <w:t xml:space="preserve"> </w:t>
      </w:r>
      <w:del w:id="57" w:author="Johannes Riegger" w:date="2018-06-08T11:38:00Z">
        <w:r w:rsidRPr="004E003C" w:rsidDel="008776F5">
          <w:delText xml:space="preserve">of </w:delText>
        </w:r>
      </w:del>
      <w:ins w:id="58" w:author="Johannes Riegger" w:date="2018-06-08T11:38:00Z">
        <w:r>
          <w:t xml:space="preserve">between </w:t>
        </w:r>
      </w:ins>
      <w:r w:rsidRPr="004E003C">
        <w:t>the storage volume</w:t>
      </w:r>
      <w:r>
        <w:t>s</w:t>
      </w:r>
      <w:r w:rsidRPr="004E003C">
        <w:t xml:space="preserve"> in the </w:t>
      </w:r>
      <w:r>
        <w:t>catchment</w:t>
      </w:r>
      <w:r w:rsidRPr="004E003C">
        <w:t xml:space="preserve"> and the </w:t>
      </w:r>
      <w:r>
        <w:t>river</w:t>
      </w:r>
      <w:r w:rsidRPr="004E003C">
        <w:t xml:space="preserve"> </w:t>
      </w:r>
      <w:r>
        <w:t>network</w:t>
      </w:r>
      <w:r w:rsidRPr="004E003C">
        <w:t xml:space="preserve">. </w:t>
      </w:r>
      <w:ins w:id="59" w:author="Johannes Riegger" w:date="2018-06-08T11:40:00Z">
        <w:r>
          <w:t>This could provide new insights into river hydraulics on global scales.</w:t>
        </w:r>
      </w:ins>
    </w:p>
    <w:p w:rsidR="002B4767" w:rsidRPr="004E003C" w:rsidRDefault="002B4767" w:rsidP="00503F3B">
      <w:r w:rsidRPr="004E003C">
        <w:t xml:space="preserve">As the parameter optimization </w:t>
      </w:r>
      <w:del w:id="60" w:author="Johannes Riegger" w:date="2018-06-08T11:39:00Z">
        <w:r w:rsidRPr="004E003C" w:rsidDel="008776F5">
          <w:delText xml:space="preserve">either </w:delText>
        </w:r>
      </w:del>
      <w:r w:rsidRPr="004E003C">
        <w:t xml:space="preserve">versus </w:t>
      </w:r>
      <w:ins w:id="61" w:author="Johannes Riegger" w:date="2018-06-08T11:39:00Z">
        <w:r w:rsidRPr="004E003C">
          <w:t xml:space="preserve">either </w:t>
        </w:r>
      </w:ins>
      <w:r w:rsidRPr="004E003C">
        <w:t xml:space="preserve">river runoff or GRACE mass deviations leads to comparable results, river runoff and storage volumes can be determined from recharge </w:t>
      </w:r>
      <w:r>
        <w:t xml:space="preserve">and </w:t>
      </w:r>
      <w:r w:rsidRPr="004E003C">
        <w:t>GRACE even for ungauged catchments. It is mainly the quality of the recharge data used that limits the quality of the results. Thus</w:t>
      </w:r>
      <w:ins w:id="62" w:author="Johannes R" w:date="2018-06-14T17:59:00Z">
        <w:r>
          <w:t>,</w:t>
        </w:r>
      </w:ins>
      <w:r w:rsidRPr="004E003C">
        <w:t xml:space="preserve"> </w:t>
      </w:r>
      <w:del w:id="63" w:author="Johannes Riegger" w:date="2018-06-08T12:46:00Z">
        <w:r w:rsidRPr="004E003C" w:rsidDel="00B5417D">
          <w:delText>further developments</w:delText>
        </w:r>
      </w:del>
      <w:ins w:id="64" w:author="Johannes Riegger" w:date="2018-06-08T12:46:00Z">
        <w:r>
          <w:t>advances</w:t>
        </w:r>
      </w:ins>
      <w:r w:rsidRPr="004E003C">
        <w:t xml:space="preserve"> in hydrometeorological data products are expected to improve the quantification of </w:t>
      </w:r>
      <w:r>
        <w:t>river</w:t>
      </w:r>
      <w:r w:rsidRPr="004E003C">
        <w:t xml:space="preserve"> runoff and </w:t>
      </w:r>
      <w:r>
        <w:t>d</w:t>
      </w:r>
      <w:r w:rsidRPr="004E003C">
        <w:t xml:space="preserve">rainable water storage volume from space. </w:t>
      </w:r>
      <w:ins w:id="65" w:author="Johannes Riegger" w:date="2018-06-08T15:04:00Z">
        <w:r>
          <w:t>The d</w:t>
        </w:r>
      </w:ins>
      <w:ins w:id="66" w:author="Johannes Riegger" w:date="2018-06-08T12:24:00Z">
        <w:r>
          <w:t xml:space="preserve">evelopment </w:t>
        </w:r>
      </w:ins>
      <w:ins w:id="67" w:author="Johannes Riegger" w:date="2018-06-08T12:47:00Z">
        <w:r>
          <w:t>of</w:t>
        </w:r>
      </w:ins>
      <w:ins w:id="68" w:author="Johannes Riegger" w:date="2018-06-08T15:04:00Z">
        <w:r>
          <w:t xml:space="preserve"> </w:t>
        </w:r>
      </w:ins>
      <w:ins w:id="69" w:author="Johannes Riegger" w:date="2018-06-08T11:41:00Z">
        <w:r>
          <w:t xml:space="preserve">remote sensing methods for the separation of coupled / uncoupled storages </w:t>
        </w:r>
      </w:ins>
      <w:ins w:id="70" w:author="Johannes Riegger" w:date="2018-06-08T12:52:00Z">
        <w:r>
          <w:t>in</w:t>
        </w:r>
      </w:ins>
      <w:ins w:id="71" w:author="Johannes Riegger" w:date="2018-06-08T11:41:00Z">
        <w:r>
          <w:t xml:space="preserve"> other climat</w:t>
        </w:r>
      </w:ins>
      <w:ins w:id="72" w:author="Johannes Riegger" w:date="2018-06-08T15:03:00Z">
        <w:r>
          <w:t>e</w:t>
        </w:r>
      </w:ins>
      <w:ins w:id="73" w:author="Johannes Riegger" w:date="2018-06-08T11:41:00Z">
        <w:r>
          <w:t xml:space="preserve"> zones</w:t>
        </w:r>
      </w:ins>
      <w:ins w:id="74" w:author="Johannes Riegger" w:date="2018-06-08T15:08:00Z">
        <w:r>
          <w:t xml:space="preserve"> than fully humid or boreal</w:t>
        </w:r>
      </w:ins>
      <w:ins w:id="75" w:author="Johannes Riegger" w:date="2018-06-08T11:41:00Z">
        <w:r>
          <w:t xml:space="preserve"> will help to increase the number of catchments for which the approach can be applied. </w:t>
        </w:r>
      </w:ins>
    </w:p>
    <w:p w:rsidR="002B4767" w:rsidRPr="00E677EC" w:rsidRDefault="002B4767" w:rsidP="008B7D46">
      <w:pPr>
        <w:pStyle w:val="Heading1"/>
      </w:pPr>
      <w:r w:rsidRPr="00E677EC">
        <w:t>1 Introduction</w:t>
      </w:r>
    </w:p>
    <w:p w:rsidR="002B4767" w:rsidRPr="004E003C" w:rsidRDefault="002B4767" w:rsidP="008B7D46">
      <w:r w:rsidRPr="004E003C">
        <w:t xml:space="preserve">In the context of water resources management and climate change there is an ongoing discussion on how to assess available water resources i.e. the storage volumes which can be used for water supply in a dynamic way beyond the limitations of sustainable extraction rates. The maximum average extraction rate for a sustainable use of water resources is limited by the </w:t>
      </w:r>
      <w:r w:rsidRPr="004E003C">
        <w:lastRenderedPageBreak/>
        <w:t>long</w:t>
      </w:r>
      <w:ins w:id="76" w:author="Johannes Riegger" w:date="2018-06-12T08:32:00Z">
        <w:r>
          <w:t>-</w:t>
        </w:r>
      </w:ins>
      <w:del w:id="77" w:author="Johannes Riegger" w:date="2018-06-12T08:32:00Z">
        <w:r w:rsidRPr="004E003C" w:rsidDel="00D3651D">
          <w:delText xml:space="preserve"> </w:delText>
        </w:r>
      </w:del>
      <w:r w:rsidRPr="004E003C">
        <w:t xml:space="preserve">term recharge of a catchment (Sophocleous, 1997, </w:t>
      </w:r>
      <w:proofErr w:type="spellStart"/>
      <w:r w:rsidRPr="004E003C">
        <w:t>Bredehoeft</w:t>
      </w:r>
      <w:proofErr w:type="spellEnd"/>
      <w:r w:rsidRPr="004E003C">
        <w:t xml:space="preserve">, 1997), however, this rate based definition of groundwater stress only allows an assessment of water resources w.r.t. </w:t>
      </w:r>
      <w:del w:id="78" w:author="Johannes Riegger" w:date="2018-06-12T08:32:00Z">
        <w:r w:rsidRPr="004E003C" w:rsidDel="00D3651D">
          <w:delText xml:space="preserve">the </w:delText>
        </w:r>
      </w:del>
      <w:r w:rsidRPr="004E003C">
        <w:t>long</w:t>
      </w:r>
      <w:ins w:id="79" w:author="Johannes Riegger" w:date="2018-06-12T08:32:00Z">
        <w:r>
          <w:t>-</w:t>
        </w:r>
      </w:ins>
      <w:del w:id="80" w:author="Johannes Riegger" w:date="2018-06-12T08:32:00Z">
        <w:r w:rsidRPr="004E003C" w:rsidDel="00D3651D">
          <w:delText xml:space="preserve"> </w:delText>
        </w:r>
      </w:del>
      <w:r w:rsidRPr="004E003C">
        <w:t xml:space="preserve">term sustainability and does not allow </w:t>
      </w:r>
      <w:del w:id="81" w:author="Johannes Riegger" w:date="2018-06-12T08:32:00Z">
        <w:r w:rsidRPr="004E003C" w:rsidDel="00D3651D">
          <w:delText xml:space="preserve">to </w:delText>
        </w:r>
      </w:del>
      <w:r w:rsidRPr="004E003C">
        <w:t>consider</w:t>
      </w:r>
      <w:ins w:id="82" w:author="Johannes Riegger" w:date="2018-06-12T08:33:00Z">
        <w:r>
          <w:t>ation of</w:t>
        </w:r>
      </w:ins>
      <w:r w:rsidRPr="004E003C">
        <w:t xml:space="preserve"> the volume of available water resources as a basis for short term groundwater management in order to satisfy specific demands. In addition</w:t>
      </w:r>
      <w:r>
        <w:t>,</w:t>
      </w:r>
      <w:r w:rsidRPr="004E003C">
        <w:t xml:space="preserve"> the knowledge of the storage volumes is essential for climate studies as it might lead to limitations in the water cycle.</w:t>
      </w:r>
    </w:p>
    <w:p w:rsidR="002B4767" w:rsidRPr="004E003C" w:rsidRDefault="002B4767" w:rsidP="008B7D46">
      <w:r>
        <w:t>Thus,</w:t>
      </w:r>
      <w:r w:rsidRPr="004E003C">
        <w:t xml:space="preserve"> the attempt was made </w:t>
      </w:r>
      <w:ins w:id="83" w:author="Johannes R" w:date="2018-06-14T17:11:00Z">
        <w:r>
          <w:t xml:space="preserve">by different authors </w:t>
        </w:r>
      </w:ins>
      <w:r w:rsidRPr="004E003C">
        <w:t xml:space="preserve">to estimate available water resources by the volume of the respective groundwater storage (under the assumption that the contribution of surface water is comparably small). </w:t>
      </w:r>
      <w:proofErr w:type="spellStart"/>
      <w:r w:rsidRPr="004E003C">
        <w:t>Korzun</w:t>
      </w:r>
      <w:proofErr w:type="spellEnd"/>
      <w:r w:rsidRPr="004E003C">
        <w:t xml:space="preserve">, 1978 and </w:t>
      </w:r>
      <w:proofErr w:type="spellStart"/>
      <w:r w:rsidRPr="004E003C">
        <w:t>Nace</w:t>
      </w:r>
      <w:proofErr w:type="spellEnd"/>
      <w:r w:rsidRPr="004E003C">
        <w:t xml:space="preserve">, 1969 provide estimates of total storage volumes across the global land masses (except for Greenland and </w:t>
      </w:r>
      <w:smartTag w:uri="urn:schemas-microsoft-com:office:smarttags" w:element="place">
        <w:r w:rsidRPr="004E003C">
          <w:t>Antarctica</w:t>
        </w:r>
      </w:smartTag>
      <w:r w:rsidRPr="004E003C">
        <w:t xml:space="preserve">) based on very coarse assumptions for aquifers with homogeneous thickness and porosity. As a consequence the uncertainties cover orders of magnitude as </w:t>
      </w:r>
      <w:proofErr w:type="spellStart"/>
      <w:r w:rsidRPr="004E003C">
        <w:t>Shiklomanov</w:t>
      </w:r>
      <w:proofErr w:type="spellEnd"/>
      <w:r w:rsidRPr="004E003C">
        <w:t xml:space="preserve">, 1993 Alley, 2006 and </w:t>
      </w:r>
      <w:proofErr w:type="spellStart"/>
      <w:r w:rsidRPr="004E003C">
        <w:t>Famiglietti</w:t>
      </w:r>
      <w:proofErr w:type="spellEnd"/>
      <w:r w:rsidRPr="004E003C">
        <w:t xml:space="preserve">, 2014 are warning. The revision of these estimates by the introduction of specific yield instead of porosity for dominant soil classes together with the assumption of different saturated thicknesses in order to </w:t>
      </w:r>
      <w:del w:id="84" w:author="Johannes Riegger" w:date="2018-06-12T08:35:00Z">
        <w:r w:rsidRPr="004E003C" w:rsidDel="00D3651D">
          <w:delText xml:space="preserve">receive </w:delText>
        </w:r>
      </w:del>
      <w:ins w:id="85" w:author="Johannes Riegger" w:date="2018-06-12T08:35:00Z">
        <w:r>
          <w:t>obtain</w:t>
        </w:r>
        <w:r w:rsidRPr="004E003C">
          <w:t xml:space="preserve"> </w:t>
        </w:r>
      </w:ins>
      <w:r w:rsidRPr="004E003C">
        <w:t>the “Extractable” storage (Richey et al., 2015a, Alley, 2006) does not solve the problem of missing information on the contributing soils or aquifers in general. Regional storage estimates for specific aquifers derived from groundwater models (Cao et al., 2013) or measured estimates of saturated thickness and porosity (Williamson et al.,1989) are considered to deliver more realistic estimates for storage volumes, yet are sparsely distributed over the globe. However, for semi</w:t>
      </w:r>
      <w:ins w:id="86" w:author="Johannes Riegger" w:date="2018-06-12T08:36:00Z">
        <w:r>
          <w:t>-</w:t>
        </w:r>
      </w:ins>
      <w:del w:id="87" w:author="Johannes Riegger" w:date="2018-06-12T08:36:00Z">
        <w:r w:rsidRPr="004E003C" w:rsidDel="00D3651D">
          <w:delText xml:space="preserve"> /</w:delText>
        </w:r>
      </w:del>
      <w:r w:rsidRPr="004E003C">
        <w:t xml:space="preserve"> arid</w:t>
      </w:r>
      <w:ins w:id="88" w:author="Johannes Riegger" w:date="2018-06-12T08:36:00Z">
        <w:r>
          <w:t xml:space="preserve"> / arid</w:t>
        </w:r>
      </w:ins>
      <w:r w:rsidRPr="004E003C">
        <w:t xml:space="preserve"> climate zones with very low recharge and/ or deep aquifer systems with fossil water resources they deliver the best possible estimation at present. Richey et al., 2015b try to bypass the huge uncertainties in the quantification of total storage by the introduction of a “Total Groundwater Stress” indicator, which is defined by the time needed for the depletion of groundwater storage to a </w:t>
      </w:r>
      <w:del w:id="89" w:author="Johannes Riegger" w:date="2018-06-12T08:37:00Z">
        <w:r w:rsidRPr="004E003C" w:rsidDel="00D3651D">
          <w:delText xml:space="preserve">certain </w:delText>
        </w:r>
      </w:del>
      <w:ins w:id="90" w:author="Johannes Riegger" w:date="2018-06-12T08:37:00Z">
        <w:r>
          <w:t>specified</w:t>
        </w:r>
        <w:r w:rsidRPr="004E003C">
          <w:t xml:space="preserve"> </w:t>
        </w:r>
      </w:ins>
      <w:r w:rsidRPr="004E003C">
        <w:t xml:space="preserve">extent. It is determined by the ratio of an estimated total storage of a (sufficiently large) catchment and the measured trend in the mass anomalies given by GRACE. </w:t>
      </w:r>
    </w:p>
    <w:p w:rsidR="002B4767" w:rsidRPr="004E003C" w:rsidRDefault="002B4767" w:rsidP="008B7D46"/>
    <w:p w:rsidR="002B4767" w:rsidRPr="004E003C" w:rsidRDefault="002B4767" w:rsidP="00BC2213">
      <w:r w:rsidRPr="004E003C">
        <w:t xml:space="preserve">Very little attention </w:t>
      </w:r>
      <w:del w:id="91" w:author="Johannes Riegger" w:date="2018-06-12T08:37:00Z">
        <w:r w:rsidRPr="004E003C" w:rsidDel="00D3651D">
          <w:delText>is given</w:delText>
        </w:r>
      </w:del>
      <w:ins w:id="92" w:author="Johannes Riegger" w:date="2018-06-12T08:37:00Z">
        <w:r>
          <w:t>has</w:t>
        </w:r>
      </w:ins>
      <w:r w:rsidRPr="004E003C">
        <w:t xml:space="preserve"> so far </w:t>
      </w:r>
      <w:ins w:id="93" w:author="Johannes Riegger" w:date="2018-06-12T08:37:00Z">
        <w:r>
          <w:t xml:space="preserve">been given </w:t>
        </w:r>
      </w:ins>
      <w:r w:rsidRPr="004E003C">
        <w:t xml:space="preserve">to the storage volume of renewable water resources participating in the dynamic water cycle driven by precipitation P, actual evapotranspiration </w:t>
      </w:r>
      <w:proofErr w:type="spellStart"/>
      <w:r w:rsidRPr="004E003C">
        <w:t>ET</w:t>
      </w:r>
      <w:r w:rsidRPr="004E003C">
        <w:rPr>
          <w:vertAlign w:val="subscript"/>
        </w:rPr>
        <w:t>a</w:t>
      </w:r>
      <w:proofErr w:type="spellEnd"/>
      <w:r w:rsidRPr="004E003C">
        <w:t xml:space="preserve"> and river runoff R. The reason for this is seen in the problem that observations of time variant groundwater or river levels only </w:t>
      </w:r>
      <w:del w:id="94" w:author="Johannes Riegger" w:date="2018-06-12T08:37:00Z">
        <w:r w:rsidRPr="004E003C" w:rsidDel="00D3651D">
          <w:delText>allow to estimate</w:delText>
        </w:r>
      </w:del>
      <w:ins w:id="95" w:author="Johannes Riegger" w:date="2018-06-12T08:37:00Z">
        <w:r>
          <w:t>permit the estimation of</w:t>
        </w:r>
      </w:ins>
      <w:r w:rsidRPr="004E003C">
        <w:t xml:space="preserve"> </w:t>
      </w:r>
      <w:r w:rsidRPr="001729BA">
        <w:t>volume</w:t>
      </w:r>
      <w:r w:rsidRPr="003C5BFF">
        <w:t xml:space="preserve"> changes yet no absolute storage volumes, which could be considerably bigger. </w:t>
      </w:r>
      <w:del w:id="96" w:author="Johannes Riegger" w:date="2018-06-12T08:45:00Z">
        <w:r w:rsidRPr="003C5BFF" w:rsidDel="00BC2213">
          <w:delText xml:space="preserve">Direct measurements of storage volumes </w:delText>
        </w:r>
      </w:del>
      <w:del w:id="97" w:author="Johannes Riegger" w:date="2018-06-12T08:39:00Z">
        <w:r w:rsidRPr="003C5BFF" w:rsidDel="00D3651D">
          <w:delText>lack of</w:delText>
        </w:r>
      </w:del>
      <w:del w:id="98" w:author="Johannes Riegger" w:date="2018-06-12T08:45:00Z">
        <w:r w:rsidRPr="001729BA" w:rsidDel="00BC2213">
          <w:delText xml:space="preserve"> </w:delText>
        </w:r>
      </w:del>
      <w:del w:id="99" w:author="Johannes Riegger" w:date="2018-06-12T08:39:00Z">
        <w:r w:rsidRPr="001729BA" w:rsidDel="00D3651D">
          <w:delText xml:space="preserve">a </w:delText>
        </w:r>
      </w:del>
      <w:del w:id="100" w:author="Johannes Riegger" w:date="2018-06-12T08:45:00Z">
        <w:r w:rsidRPr="001729BA" w:rsidDel="00BC2213">
          <w:delText xml:space="preserve">very limited access to information on the contributing storage compartments. </w:delText>
        </w:r>
      </w:del>
      <w:r w:rsidRPr="001729BA">
        <w:t xml:space="preserve">Natural systems consist of many different storage components like canopy, snow/ice, surface, soil, unsaturated/saturated underground, drainage system etc. </w:t>
      </w:r>
      <w:ins w:id="101" w:author="Johannes Riegger" w:date="2018-06-12T08:45:00Z">
        <w:r w:rsidRPr="00B37EF6">
          <w:t>Direct measurements of storage volumes</w:t>
        </w:r>
      </w:ins>
      <w:ins w:id="102" w:author="Johannes Riegger" w:date="2018-06-12T08:49:00Z">
        <w:r w:rsidRPr="00B37EF6">
          <w:t xml:space="preserve"> from water or pressure levels</w:t>
        </w:r>
      </w:ins>
      <w:ins w:id="103" w:author="Johannes Riegger" w:date="2018-06-12T08:45:00Z">
        <w:r w:rsidRPr="00B37EF6">
          <w:t xml:space="preserve"> </w:t>
        </w:r>
      </w:ins>
      <w:ins w:id="104" w:author="Johannes Riegger" w:date="2018-06-12T08:49:00Z">
        <w:r w:rsidRPr="001729BA">
          <w:t>are problematic</w:t>
        </w:r>
        <w:r w:rsidRPr="003C5BFF">
          <w:t xml:space="preserve"> as they are based on assumptions and approximations. </w:t>
        </w:r>
      </w:ins>
      <w:r w:rsidRPr="001729BA">
        <w:t xml:space="preserve">Ground based measurements of storages </w:t>
      </w:r>
      <w:ins w:id="105" w:author="Johannes Riegger" w:date="2018-06-12T08:51:00Z">
        <w:r w:rsidRPr="001729BA">
          <w:t xml:space="preserve">for example </w:t>
        </w:r>
      </w:ins>
      <w:r w:rsidRPr="001729BA">
        <w:t>are based on point measurements and quite rare on large spatial</w:t>
      </w:r>
      <w:r w:rsidRPr="004E003C">
        <w:t xml:space="preserve"> scales compared to the heterogeneity scale of the respective compartments. This leads to large interpolation errors. In addition</w:t>
      </w:r>
      <w:r>
        <w:t>,</w:t>
      </w:r>
      <w:r w:rsidRPr="004E003C">
        <w:t xml:space="preserve"> the storage coefficients for porous media describing the relationship between the measurable groundwater heads or capillary pressure on the one hand</w:t>
      </w:r>
      <w:r>
        <w:t>,</w:t>
      </w:r>
      <w:r w:rsidRPr="004E003C">
        <w:t xml:space="preserve"> and storage volume or absolute soil saturation on the other hand</w:t>
      </w:r>
      <w:r>
        <w:t>,</w:t>
      </w:r>
      <w:r w:rsidRPr="004E003C">
        <w:t xml:space="preserve"> are insufficiently known on large scales. Remote sensing data </w:t>
      </w:r>
      <w:del w:id="106" w:author="Johannes Riegger" w:date="2018-06-12T08:40:00Z">
        <w:r w:rsidRPr="004E003C" w:rsidDel="00D3651D">
          <w:delText xml:space="preserve">are </w:delText>
        </w:r>
      </w:del>
      <w:ins w:id="107" w:author="Johannes Riegger" w:date="2018-06-12T08:40:00Z">
        <w:r>
          <w:t xml:space="preserve">have, up </w:t>
        </w:r>
        <w:proofErr w:type="spellStart"/>
        <w:r>
          <w:t>intill</w:t>
        </w:r>
        <w:proofErr w:type="spellEnd"/>
        <w:r>
          <w:t xml:space="preserve"> now, been </w:t>
        </w:r>
      </w:ins>
      <w:r w:rsidRPr="004E003C">
        <w:t xml:space="preserve">limited to near surface storage (open </w:t>
      </w:r>
      <w:r w:rsidRPr="004E003C">
        <w:lastRenderedPageBreak/>
        <w:t xml:space="preserve">water bodies, soil) up until now and </w:t>
      </w:r>
      <w:del w:id="108" w:author="Johannes Riegger" w:date="2018-06-12T08:40:00Z">
        <w:r w:rsidRPr="004E003C" w:rsidDel="00D3651D">
          <w:delText xml:space="preserve">thus </w:delText>
        </w:r>
      </w:del>
      <w:r w:rsidRPr="004E003C">
        <w:t xml:space="preserve">are </w:t>
      </w:r>
      <w:ins w:id="109" w:author="Johannes Riegger" w:date="2018-06-12T08:40:00Z">
        <w:r w:rsidRPr="004E003C">
          <w:t xml:space="preserve">thus </w:t>
        </w:r>
      </w:ins>
      <w:r w:rsidRPr="004E003C">
        <w:t>of limited benefit for the quantification of water storage with respect to accuracy and coverage due to methodological constraints (Schlesinger, 2007)</w:t>
      </w:r>
      <w:r>
        <w:t xml:space="preserve">. </w:t>
      </w:r>
    </w:p>
    <w:p w:rsidR="002B4767" w:rsidRPr="004E003C" w:rsidRDefault="002B4767" w:rsidP="00264615">
      <w:del w:id="110" w:author="Johannes Riegger" w:date="2018-06-12T08:52:00Z">
        <w:r w:rsidRPr="004E003C" w:rsidDel="003C5BFF">
          <w:delText xml:space="preserve">Opposite </w:delText>
        </w:r>
      </w:del>
      <w:ins w:id="111" w:author="Johannes Riegger" w:date="2018-06-12T08:52:00Z">
        <w:r>
          <w:t>In contrast</w:t>
        </w:r>
        <w:r w:rsidRPr="004E003C">
          <w:t xml:space="preserve"> </w:t>
        </w:r>
      </w:ins>
      <w:r w:rsidRPr="004E003C">
        <w:t xml:space="preserve">to </w:t>
      </w:r>
      <w:proofErr w:type="spellStart"/>
      <w:r w:rsidRPr="004E003C">
        <w:t>dischargeless</w:t>
      </w:r>
      <w:proofErr w:type="spellEnd"/>
      <w:r w:rsidRPr="004E003C">
        <w:t xml:space="preserve"> basins and/or arid areas nearly exclusively driven by precipitation and evapotranspiration, the storage dynamics of catchments draining into a river system allows to address the hydraulically coupled storage compartments via their contributions to runoff. These comprise groundwater, surface water, the river network and temporarily inundated areas. All storages draining into the river system by gravity are referred to as “Drainable” storage here. So aquifers or parts of them not draining into the river system without an energy input are not considered here. </w:t>
      </w:r>
    </w:p>
    <w:p w:rsidR="002B4767" w:rsidRPr="004E003C" w:rsidRDefault="002B4767" w:rsidP="008B7D46"/>
    <w:p w:rsidR="002B4767" w:rsidRPr="00021EA6" w:rsidRDefault="002B4767" w:rsidP="008B7D46">
      <w:ins w:id="112" w:author="Johannes Riegger" w:date="2018-06-12T08:57:00Z">
        <w:r w:rsidRPr="00021EA6">
          <w:t xml:space="preserve">For time periods with no recharge hydraulically </w:t>
        </w:r>
      </w:ins>
      <w:r w:rsidRPr="00021EA6">
        <w:t xml:space="preserve">coupled storage components </w:t>
      </w:r>
      <w:ins w:id="113" w:author="Johannes Riegger" w:date="2018-06-12T09:03:00Z">
        <w:r w:rsidRPr="00B37EF6">
          <w:t xml:space="preserve">with a linear runoff storage relationship </w:t>
        </w:r>
      </w:ins>
      <w:r w:rsidRPr="00021EA6">
        <w:t xml:space="preserve">lead to an exponential decrease in discharge </w:t>
      </w:r>
      <w:del w:id="114" w:author="Johannes Riegger" w:date="2018-06-12T08:57:00Z">
        <w:r w:rsidRPr="00021EA6" w:rsidDel="003C5BFF">
          <w:delText xml:space="preserve">for time periods with no recharge </w:delText>
        </w:r>
      </w:del>
      <w:r w:rsidRPr="00021EA6">
        <w:t xml:space="preserve">depending on the related hydraulic time constant </w:t>
      </w:r>
      <w:r w:rsidRPr="00021EA6">
        <w:rPr>
          <w:rFonts w:ascii="Symbol" w:hAnsi="Symbol"/>
        </w:rPr>
        <w:t></w:t>
      </w:r>
      <w:r w:rsidRPr="00021EA6">
        <w:t>:</w:t>
      </w:r>
    </w:p>
    <w:p w:rsidR="002B4767" w:rsidRPr="004E003C" w:rsidRDefault="002B4767" w:rsidP="008B7D46">
      <w:r w:rsidRPr="00021EA6">
        <w:rPr>
          <w:rFonts w:ascii="Arial" w:hAnsi="Arial" w:cs="Arial"/>
          <w:position w:val="-12"/>
        </w:rPr>
        <w:object w:dxaOrig="18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5pt;height:26.75pt" o:ole="">
            <v:imagedata r:id="rId7" o:title=""/>
          </v:shape>
          <o:OLEObject Type="Embed" ProgID="Equation.3" ShapeID="_x0000_i1025" DrawAspect="Content" ObjectID="_1590569172" r:id="rId8"/>
        </w:object>
      </w:r>
      <w:r w:rsidRPr="004E003C">
        <w:t xml:space="preserve"> </w: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(1)</w:t>
      </w:r>
    </w:p>
    <w:p w:rsidR="002B4767" w:rsidRPr="004E003C" w:rsidRDefault="002B4767" w:rsidP="008B7D46">
      <w:r w:rsidRPr="004E003C">
        <w:t xml:space="preserve">The corresponding total </w:t>
      </w:r>
      <w:r>
        <w:t>Drainable Storage</w:t>
      </w:r>
      <w:r w:rsidRPr="004E003C">
        <w:t xml:space="preserve"> in terms of mass density for any given time t</w:t>
      </w:r>
      <w:r w:rsidRPr="004E003C">
        <w:rPr>
          <w:vertAlign w:val="subscript"/>
        </w:rPr>
        <w:t>0</w:t>
      </w:r>
      <w:r w:rsidRPr="004E003C">
        <w:t xml:space="preserve"> is then given by an infinite integration over discharge Q from a catchment area A starting at time t</w:t>
      </w:r>
      <w:r w:rsidRPr="004E003C">
        <w:rPr>
          <w:vertAlign w:val="subscript"/>
        </w:rPr>
        <w:t>0</w:t>
      </w:r>
      <w:r w:rsidRPr="004E003C">
        <w:t xml:space="preserve"> : </w:t>
      </w:r>
    </w:p>
    <w:p w:rsidR="002B4767" w:rsidRPr="004E003C" w:rsidRDefault="002B4767" w:rsidP="008B7D46">
      <w:r w:rsidRPr="004E003C">
        <w:rPr>
          <w:rFonts w:ascii="Arial" w:hAnsi="Arial" w:cs="Arial"/>
          <w:position w:val="-34"/>
        </w:rPr>
        <w:object w:dxaOrig="7180" w:dyaOrig="780">
          <v:shape id="_x0000_i1026" type="#_x0000_t75" style="width:359.45pt;height:37.65pt" o:ole="">
            <v:imagedata r:id="rId9" o:title=""/>
          </v:shape>
          <o:OLEObject Type="Embed" ProgID="Equation.3" ShapeID="_x0000_i1026" DrawAspect="Content" ObjectID="_1590569173" r:id="rId10"/>
        </w:object>
      </w:r>
      <w:r w:rsidRPr="004E003C">
        <w:t xml:space="preserve"> </w:t>
      </w:r>
      <w:r w:rsidRPr="004E003C">
        <w:tab/>
      </w:r>
      <w:r w:rsidRPr="004E003C">
        <w:tab/>
      </w:r>
      <w:r w:rsidRPr="004E003C">
        <w:tab/>
        <w:t>(2)</w:t>
      </w:r>
    </w:p>
    <w:p w:rsidR="002B4767" w:rsidRPr="004E003C" w:rsidRDefault="002B4767" w:rsidP="008B7D46"/>
    <w:p w:rsidR="002B4767" w:rsidRPr="004E003C" w:rsidRDefault="002B4767" w:rsidP="008B7D46">
      <w:r w:rsidRPr="004E003C">
        <w:t>Contributions of several storage compartments (with individual time constants) superpose, if they drain in parallel and if there is no feedback from the river system. For this case, there is a wide range of time series analysis methods (Tallaksen, 1995), which allow to separate the flow components into fast, medium or slow and the corresponding surface, interflow or groundwater flow contributions according to their individual time constants. Thus</w:t>
      </w:r>
      <w:r>
        <w:t>,</w:t>
      </w:r>
      <w:r w:rsidRPr="004E003C">
        <w:t xml:space="preserve"> measurements of the different time constants allow to determine the </w:t>
      </w:r>
      <w:r>
        <w:t>Drainable Storage</w:t>
      </w:r>
      <w:r w:rsidRPr="004E003C">
        <w:t xml:space="preserve"> of the respective storage compartment and the corresponding </w:t>
      </w:r>
      <w:r>
        <w:t>m</w:t>
      </w:r>
      <w:r w:rsidRPr="004E003C">
        <w:t xml:space="preserve">ean </w:t>
      </w:r>
      <w:r>
        <w:t>Drainable Storage</w:t>
      </w:r>
      <w:r w:rsidRPr="004E003C">
        <w:t xml:space="preserve"> :</w:t>
      </w:r>
    </w:p>
    <w:p w:rsidR="002B4767" w:rsidRPr="004E003C" w:rsidRDefault="002B4767" w:rsidP="008B7D46">
      <w:r w:rsidRPr="004E003C">
        <w:rPr>
          <w:rFonts w:ascii="Arial" w:hAnsi="Arial" w:cs="Arial"/>
          <w:position w:val="-10"/>
        </w:rPr>
        <w:object w:dxaOrig="2160" w:dyaOrig="360">
          <v:shape id="_x0000_i1027" type="#_x0000_t75" style="width:135.25pt;height:22.35pt" o:ole="">
            <v:imagedata r:id="rId11" o:title=""/>
          </v:shape>
          <o:OLEObject Type="Embed" ProgID="Equation.3" ShapeID="_x0000_i1027" DrawAspect="Content" ObjectID="_1590569174" r:id="rId12"/>
        </w:object>
      </w:r>
      <w:r w:rsidRPr="004E003C">
        <w:t xml:space="preserve"> .</w: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(3)</w:t>
      </w:r>
    </w:p>
    <w:p w:rsidR="002B4767" w:rsidRPr="004E003C" w:rsidRDefault="002B4767" w:rsidP="008B7D46">
      <w:r w:rsidRPr="004E003C">
        <w:t xml:space="preserve">from mean runoff R or recharge N. </w:t>
      </w:r>
    </w:p>
    <w:p w:rsidR="002B4767" w:rsidRPr="004E003C" w:rsidRDefault="002B4767" w:rsidP="008B7D46"/>
    <w:p w:rsidR="002B4767" w:rsidRPr="004E003C" w:rsidRDefault="002B4767" w:rsidP="008B7D46">
      <w:r w:rsidRPr="004E003C">
        <w:t xml:space="preserve">On global scales the absolute storage volume of the </w:t>
      </w:r>
      <w:r>
        <w:t>Drainable Storage</w:t>
      </w:r>
      <w:r w:rsidRPr="004E003C">
        <w:t xml:space="preserve">s can be determined from runoff time series directly, if there are distinct periods of negligible recharge like in seasonally dry regions (Niger, Tocantins, .etc.) long enough for a sufficient fit. For some catchments the sequence of different time constants taken from the discharge curve even allows </w:t>
      </w:r>
      <w:del w:id="115" w:author="Johannes Riegger" w:date="2018-06-12T09:04:00Z">
        <w:r w:rsidRPr="004E003C" w:rsidDel="00021EA6">
          <w:delText xml:space="preserve">a </w:delText>
        </w:r>
      </w:del>
      <w:r w:rsidRPr="004E003C">
        <w:t xml:space="preserve">discrimination </w:t>
      </w:r>
      <w:del w:id="116" w:author="Johannes Riegger" w:date="2018-06-12T09:04:00Z">
        <w:r w:rsidRPr="004E003C" w:rsidDel="00021EA6">
          <w:delText xml:space="preserve">of </w:delText>
        </w:r>
      </w:del>
      <w:ins w:id="117" w:author="Johannes Riegger" w:date="2018-06-12T09:04:00Z">
        <w:r>
          <w:t>between</w:t>
        </w:r>
        <w:r w:rsidRPr="004E003C">
          <w:t xml:space="preserve"> </w:t>
        </w:r>
      </w:ins>
      <w:r w:rsidRPr="004E003C">
        <w:t xml:space="preserve">the fast response by surface runoff and the slower response via the groundwater system. </w:t>
      </w:r>
      <w:r>
        <w:t>Catchment</w:t>
      </w:r>
      <w:r w:rsidRPr="004E003C">
        <w:t xml:space="preserve">s with no periods of negligible recharge, however, do not show an exponential behaviour for discharge. For these cases the hydraulic time constant cannot be taken from runoff dynamics directly, but has to be estimated either from the </w:t>
      </w:r>
      <w:r>
        <w:t>runoff</w:t>
      </w:r>
      <w:r w:rsidRPr="004E003C">
        <w:t xml:space="preserve"> – </w:t>
      </w:r>
      <w:r>
        <w:t>storage</w:t>
      </w:r>
      <w:r w:rsidRPr="004E003C">
        <w:t xml:space="preserve"> (R-S) relationship or by hydrological models. Numerical models based on climatic data in principle </w:t>
      </w:r>
      <w:del w:id="118" w:author="Johannes Riegger" w:date="2018-06-12T09:05:00Z">
        <w:r w:rsidRPr="004E003C" w:rsidDel="00021EA6">
          <w:delText xml:space="preserve">allow to </w:delText>
        </w:r>
        <w:r w:rsidRPr="004E003C" w:rsidDel="00021EA6">
          <w:lastRenderedPageBreak/>
          <w:delText>simulate</w:delText>
        </w:r>
      </w:del>
      <w:ins w:id="119" w:author="Johannes R" w:date="2018-06-14T15:52:00Z">
        <w:r>
          <w:t>facilitate</w:t>
        </w:r>
      </w:ins>
      <w:ins w:id="120" w:author="Johannes Riegger" w:date="2018-06-12T09:05:00Z">
        <w:r>
          <w:t xml:space="preserve"> the simulation of</w:t>
        </w:r>
      </w:ins>
      <w:r w:rsidRPr="004E003C">
        <w:t xml:space="preserve"> the time dependent flow components and the resulting non-exponential form of runoff via an adaption to measured runoff, or - in principle - to observations of storage. </w:t>
      </w:r>
    </w:p>
    <w:p w:rsidR="002B4767" w:rsidRPr="004E003C" w:rsidRDefault="002B4767" w:rsidP="008B7D46"/>
    <w:p w:rsidR="002B4767" w:rsidRDefault="002B4767" w:rsidP="008B7D46">
      <w:r w:rsidRPr="004E003C">
        <w:t>GRACE observations of the time-variable gravity field provide monthly mass distributions for large scales &gt;~ 200000km</w:t>
      </w:r>
      <w:r w:rsidRPr="004E003C">
        <w:rPr>
          <w:vertAlign w:val="superscript"/>
        </w:rPr>
        <w:t>2</w:t>
      </w:r>
      <w:r w:rsidRPr="004E003C">
        <w:t xml:space="preserve"> (Tapley et al., 2004). However, as the water storage in different compartments (snow, ice, vegetation, soil, surface-, ground- water etc.) superposes with all other terrestrial (geophysical) masses, only the time variant part of the GRACE signal can be used for the quantification of the Terrestrial Water </w:t>
      </w:r>
      <w:r>
        <w:t>storage</w:t>
      </w:r>
      <w:r w:rsidRPr="004E003C">
        <w:t xml:space="preserve"> (TWS) </w:t>
      </w:r>
      <w:r>
        <w:t xml:space="preserve">not </w:t>
      </w:r>
      <w:r w:rsidRPr="004E003C">
        <w:t xml:space="preserve">in the form of </w:t>
      </w:r>
      <w:r>
        <w:t xml:space="preserve">absolute storage volumes but instead by </w:t>
      </w:r>
      <w:r w:rsidRPr="004E003C">
        <w:t>monthly deviations from the long term mean i.e. mass anomalies. This for the first time allows a direct comparison of measured TWS and river runoff R</w:t>
      </w:r>
      <w:r w:rsidRPr="004E003C">
        <w:rPr>
          <w:vertAlign w:val="subscript"/>
        </w:rPr>
        <w:t>o</w:t>
      </w:r>
      <w:r w:rsidRPr="004E003C">
        <w:t xml:space="preserve"> and an </w:t>
      </w:r>
      <w:r w:rsidRPr="007A2359">
        <w:t xml:space="preserve">investigation of the </w:t>
      </w:r>
      <w:r>
        <w:t>runoff</w:t>
      </w:r>
      <w:r w:rsidRPr="007A2359">
        <w:t xml:space="preserve"> – </w:t>
      </w:r>
      <w:r>
        <w:t>storage</w:t>
      </w:r>
      <w:r w:rsidRPr="007A2359">
        <w:t xml:space="preserve"> relationship</w:t>
      </w:r>
      <w:r>
        <w:t>s</w:t>
      </w:r>
      <w:r w:rsidRPr="007A2359">
        <w:t xml:space="preserve"> (R-S) on large spatial and monthly time scales</w:t>
      </w:r>
      <w:r>
        <w:t xml:space="preserve"> which show a hysteresis of characteristic form and extent for different climatic zones (</w:t>
      </w:r>
      <w:r w:rsidRPr="00366C2A">
        <w:t>Riegger and Tourian, 2014</w:t>
      </w:r>
      <w:r>
        <w:t>)</w:t>
      </w:r>
      <w:r w:rsidRPr="007A2359">
        <w:t xml:space="preserve">. </w:t>
      </w:r>
      <w:r>
        <w:t xml:space="preserve">For Amazon the hysteresis in the R-S relationship </w:t>
      </w:r>
      <w:r w:rsidRPr="007A2359">
        <w:t>(Fig.1)</w:t>
      </w:r>
      <w:r>
        <w:t xml:space="preserve"> can be fully explained and described by a phase shift or time lag. For this case </w:t>
      </w:r>
      <w:r w:rsidRPr="00366C2A">
        <w:t xml:space="preserve">river runoff and storage behave like a Linear Time Invariant </w:t>
      </w:r>
      <w:r>
        <w:t xml:space="preserve">(LTI) </w:t>
      </w:r>
      <w:r w:rsidRPr="00366C2A">
        <w:t xml:space="preserve">system i.e. the R-S relationship is linear, if the phase shift is adapted </w:t>
      </w:r>
      <w:r>
        <w:t xml:space="preserve">as shown in </w:t>
      </w:r>
      <w:r w:rsidRPr="00366C2A">
        <w:t>Fig.1.</w:t>
      </w:r>
      <w:r>
        <w:t xml:space="preserve"> </w:t>
      </w:r>
    </w:p>
    <w:p w:rsidR="002B4767" w:rsidRDefault="002B4767" w:rsidP="008B7D46"/>
    <w:p w:rsidR="002B4767" w:rsidRPr="00EF40FF" w:rsidRDefault="002B4767" w:rsidP="00F62575">
      <w:pPr>
        <w:pStyle w:val="Caption"/>
        <w:rPr>
          <w:sz w:val="22"/>
          <w:szCs w:val="22"/>
        </w:rPr>
      </w:pPr>
      <w:r w:rsidRPr="00EF40FF">
        <w:rPr>
          <w:sz w:val="22"/>
          <w:szCs w:val="22"/>
        </w:rPr>
        <w:t xml:space="preserve">  </w:t>
      </w:r>
      <w:r w:rsidR="00E677EC">
        <w:rPr>
          <w:noProof/>
          <w:sz w:val="22"/>
          <w:szCs w:val="22"/>
          <w:lang w:val="de-DE"/>
        </w:rPr>
        <w:pict>
          <v:shape id="Picture 43" o:spid="_x0000_i1028" type="#_x0000_t75" style="width:176.2pt;height:177.25pt;visibility:visible">
            <v:imagedata r:id="rId13" o:title=""/>
          </v:shape>
        </w:pict>
      </w:r>
    </w:p>
    <w:p w:rsidR="002B4767" w:rsidRPr="004E003C" w:rsidRDefault="002B4767" w:rsidP="00F62575">
      <w:pPr>
        <w:pStyle w:val="Caption"/>
      </w:pPr>
      <w:r w:rsidRPr="004E003C">
        <w:t>Fig.</w:t>
      </w:r>
      <w:r w:rsidR="00550737">
        <w:fldChar w:fldCharType="begin"/>
      </w:r>
      <w:r w:rsidR="00550737">
        <w:instrText xml:space="preserve"> SEQ Figure \* ARABIC </w:instrText>
      </w:r>
      <w:r w:rsidR="00550737">
        <w:fldChar w:fldCharType="separate"/>
      </w:r>
      <w:r>
        <w:rPr>
          <w:noProof/>
        </w:rPr>
        <w:t>1</w:t>
      </w:r>
      <w:r w:rsidR="00550737">
        <w:rPr>
          <w:noProof/>
        </w:rPr>
        <w:fldChar w:fldCharType="end"/>
      </w:r>
      <w:r w:rsidRPr="004E003C">
        <w:t xml:space="preserve">: </w:t>
      </w:r>
      <w:r>
        <w:t xml:space="preserve">R-S diagram </w:t>
      </w:r>
      <w:r w:rsidRPr="004E003C">
        <w:t>for Amazon</w:t>
      </w:r>
      <w:r>
        <w:t>: Observed r</w:t>
      </w:r>
      <w:r w:rsidRPr="004E003C">
        <w:t xml:space="preserve">unoff </w:t>
      </w:r>
      <w:r>
        <w:t>R</w:t>
      </w:r>
      <w:r w:rsidRPr="00EF40FF">
        <w:rPr>
          <w:vertAlign w:val="subscript"/>
        </w:rPr>
        <w:t>o</w:t>
      </w:r>
      <w:r>
        <w:rPr>
          <w:vertAlign w:val="subscript"/>
        </w:rPr>
        <w:t>bs</w:t>
      </w:r>
      <w:r>
        <w:t xml:space="preserve"> </w:t>
      </w:r>
      <w:r w:rsidRPr="004E003C">
        <w:t xml:space="preserve">versus </w:t>
      </w:r>
      <w:r>
        <w:t xml:space="preserve">storage </w:t>
      </w:r>
      <w:r w:rsidRPr="004E003C">
        <w:t>mass deviation f</w:t>
      </w:r>
      <w:r>
        <w:t>rom</w:t>
      </w:r>
      <w:r w:rsidRPr="004E003C">
        <w:t xml:space="preserve"> GRACE and </w:t>
      </w:r>
      <w:r>
        <w:t xml:space="preserve">phase </w:t>
      </w:r>
      <w:r w:rsidRPr="004E003C">
        <w:t xml:space="preserve">adapted </w:t>
      </w:r>
      <w:r>
        <w:t xml:space="preserve">GRACE </w:t>
      </w:r>
    </w:p>
    <w:p w:rsidR="002B4767" w:rsidRDefault="002B4767" w:rsidP="008B7D46"/>
    <w:p w:rsidR="002B4767" w:rsidRDefault="002B4767" w:rsidP="009128B7">
      <w:r>
        <w:t xml:space="preserve">This means for Amazon that all observed mass changes lead to runoff and thus are interpreted as “coupled”, whereas mass changes in “uncoupled” storage compartments would not lead to runoff and thus contribute to a hysteresis which cannot be explained by a phase shift. </w:t>
      </w:r>
      <w:r w:rsidRPr="00366C2A">
        <w:t>Riegger and Tourian, 2014</w:t>
      </w:r>
      <w:r>
        <w:t>,</w:t>
      </w:r>
      <w:r w:rsidRPr="00366C2A">
        <w:t xml:space="preserve"> also proved that this </w:t>
      </w:r>
      <w:r w:rsidRPr="000C4184">
        <w:t>interpretation of coupled / uncoupled storages can also be applied to</w:t>
      </w:r>
      <w:r w:rsidRPr="00366C2A">
        <w:t xml:space="preserve"> boreal catchments, which are </w:t>
      </w:r>
      <w:r w:rsidRPr="000C4184">
        <w:t xml:space="preserve">temporarily </w:t>
      </w:r>
      <w:r w:rsidRPr="00366C2A">
        <w:t>dominated by snow</w:t>
      </w:r>
      <w:r w:rsidRPr="000C4184">
        <w:t xml:space="preserve"> leading to a huge hysteresis due to </w:t>
      </w:r>
      <w:r w:rsidRPr="00366C2A">
        <w:t>a superposition of masses from fully coupled (liquid) and uncoupled (solid) storage compartments</w:t>
      </w:r>
      <w:r w:rsidRPr="000C4184">
        <w:t>. Fo</w:t>
      </w:r>
      <w:r>
        <w:t xml:space="preserve">r this case remote sensing of snow coverage by MODIS allows </w:t>
      </w:r>
      <w:del w:id="121" w:author="Johannes Riegger" w:date="2018-06-12T09:06:00Z">
        <w:r w:rsidDel="00AD1E44">
          <w:delText xml:space="preserve">to </w:delText>
        </w:r>
      </w:del>
      <w:ins w:id="122" w:author="Johannes Riegger" w:date="2018-06-12T09:06:00Z">
        <w:r>
          <w:t xml:space="preserve">the </w:t>
        </w:r>
      </w:ins>
      <w:r>
        <w:t>separat</w:t>
      </w:r>
      <w:ins w:id="123" w:author="Johannes Riegger" w:date="2018-06-12T09:06:00Z">
        <w:r>
          <w:t>ion of</w:t>
        </w:r>
      </w:ins>
      <w:del w:id="124" w:author="Johannes Riegger" w:date="2018-06-12T09:06:00Z">
        <w:r w:rsidDel="00AD1E44">
          <w:delText>e</w:delText>
        </w:r>
      </w:del>
      <w:r>
        <w:t xml:space="preserve"> the coupled liquid storage (</w:t>
      </w:r>
      <w:r w:rsidRPr="007316DD">
        <w:t>proportional to river runoff</w:t>
      </w:r>
      <w:r>
        <w:t xml:space="preserve">) and the uncoupled frozen part. </w:t>
      </w:r>
      <w:ins w:id="125" w:author="Johannes Riegger" w:date="2018-06-07T11:03:00Z">
        <w:r>
          <w:t xml:space="preserve">The coupled liquid </w:t>
        </w:r>
      </w:ins>
      <w:ins w:id="126" w:author="Johannes Riegger" w:date="2018-06-07T11:04:00Z">
        <w:r>
          <w:t xml:space="preserve">storage </w:t>
        </w:r>
      </w:ins>
      <w:ins w:id="127" w:author="Johannes Riegger" w:date="2018-06-07T11:06:00Z">
        <w:r>
          <w:t xml:space="preserve">again </w:t>
        </w:r>
      </w:ins>
      <w:ins w:id="128" w:author="Johannes Riegger" w:date="2018-06-07T11:04:00Z">
        <w:r>
          <w:t>can be characterized as a LTI system</w:t>
        </w:r>
      </w:ins>
      <w:ins w:id="129" w:author="Johannes Riegger" w:date="2018-06-07T11:05:00Z">
        <w:r>
          <w:t xml:space="preserve">, i.e. the hysteresis can </w:t>
        </w:r>
        <w:r>
          <w:lastRenderedPageBreak/>
          <w:t>be fully explained by a phase shift</w:t>
        </w:r>
      </w:ins>
      <w:ins w:id="130" w:author="Johannes Riegger" w:date="2018-06-07T11:06:00Z">
        <w:r>
          <w:t xml:space="preserve">. </w:t>
        </w:r>
      </w:ins>
      <w:del w:id="131" w:author="Johannes Riegger" w:date="2018-06-07T11:07:00Z">
        <w:r w:rsidDel="009128B7">
          <w:delText xml:space="preserve">The quantification of the coupled liquid part leads to a hysteresis, which corresponds to a phase shift only. </w:delText>
        </w:r>
      </w:del>
      <w:r w:rsidRPr="003B2F8F">
        <w:t>Once th</w:t>
      </w:r>
      <w:r>
        <w:t>is</w:t>
      </w:r>
      <w:r w:rsidRPr="003B2F8F">
        <w:t xml:space="preserve"> phase shift </w:t>
      </w:r>
      <w:r w:rsidRPr="00366C2A">
        <w:t xml:space="preserve">between runoff and storage </w:t>
      </w:r>
      <w:r w:rsidRPr="003B2F8F">
        <w:t>is adapted</w:t>
      </w:r>
      <w:r w:rsidRPr="00222094">
        <w:t xml:space="preserve">, the slope corresponds to the hydraulic time constant </w:t>
      </w:r>
      <w:r w:rsidRPr="00762463">
        <w:t xml:space="preserve">via </w:t>
      </w:r>
      <w:r w:rsidRPr="00762463">
        <w:rPr>
          <w:rFonts w:ascii="Symbol" w:hAnsi="Symbol"/>
        </w:rPr>
        <w:t></w:t>
      </w:r>
      <w:r w:rsidRPr="00443A66">
        <w:rPr>
          <w:rFonts w:ascii="Symbol" w:hAnsi="Symbol"/>
          <w:vertAlign w:val="superscript"/>
        </w:rPr>
        <w:t></w:t>
      </w:r>
      <w:r w:rsidRPr="00443A66">
        <w:rPr>
          <w:rFonts w:ascii="Symbol" w:hAnsi="Symbol"/>
          <w:vertAlign w:val="superscript"/>
        </w:rPr>
        <w:t></w:t>
      </w:r>
      <w:r w:rsidRPr="00762463">
        <w:t xml:space="preserve">. The reasonable assumption of a proportional R-S relationship (no </w:t>
      </w:r>
      <w:r w:rsidRPr="00C16253">
        <w:t xml:space="preserve">runoff for empty storage) </w:t>
      </w:r>
      <w:del w:id="132" w:author="Johannes Riegger" w:date="2018-06-12T09:08:00Z">
        <w:r w:rsidRPr="00C16253" w:rsidDel="00AD1E44">
          <w:delText xml:space="preserve">allows to </w:delText>
        </w:r>
        <w:r w:rsidDel="00AD1E44">
          <w:delText>quantify</w:delText>
        </w:r>
      </w:del>
      <w:ins w:id="133" w:author="Angelika" w:date="2018-06-14T15:24:00Z">
        <w:r>
          <w:t>facilitates</w:t>
        </w:r>
      </w:ins>
      <w:ins w:id="134" w:author="Johannes Riegger" w:date="2018-06-12T09:08:00Z">
        <w:r>
          <w:t xml:space="preserve"> the quantification of</w:t>
        </w:r>
      </w:ins>
      <w:r w:rsidRPr="00C16253">
        <w:t xml:space="preserve"> the </w:t>
      </w:r>
      <w:r>
        <w:t>Drainable Storage</w:t>
      </w:r>
      <w:r w:rsidRPr="00C16253">
        <w:t xml:space="preserve">, Eq. (3), i.e. the volume related to the hydraulically coupled storage compartments, which drains with gravity. </w:t>
      </w:r>
    </w:p>
    <w:p w:rsidR="002B4767" w:rsidRPr="004E003C" w:rsidRDefault="002B4767" w:rsidP="008B7D46"/>
    <w:p w:rsidR="002B4767" w:rsidRDefault="002B4767" w:rsidP="009B2168">
      <w:r>
        <w:t xml:space="preserve">Even though </w:t>
      </w:r>
      <w:r w:rsidRPr="007316DD">
        <w:t xml:space="preserve">global hydrological models </w:t>
      </w:r>
      <w:r>
        <w:t xml:space="preserve">comprise a number of storages like soil, surface water, groundwater etc. some of them show </w:t>
      </w:r>
      <w:r w:rsidRPr="00C16253">
        <w:t xml:space="preserve">considerable phase shifts </w:t>
      </w:r>
      <w:r>
        <w:t xml:space="preserve">between the calculated and measured runoff </w:t>
      </w:r>
      <w:r w:rsidRPr="00C16253">
        <w:t xml:space="preserve">and an </w:t>
      </w:r>
      <w:r w:rsidRPr="00366C2A">
        <w:t xml:space="preserve">underestimation of the signal amplitudes </w:t>
      </w:r>
      <w:r w:rsidRPr="00C16253">
        <w:t>(Güntner et al., 2007, Chen et al., 2007, Schmidt et</w:t>
      </w:r>
      <w:r w:rsidRPr="007316DD">
        <w:t xml:space="preserve"> al., 2008, Werth et al., 2009, Werth et al., 2010)</w:t>
      </w:r>
      <w:r>
        <w:t xml:space="preserve">. A consideration of the </w:t>
      </w:r>
      <w:r w:rsidRPr="004E003C">
        <w:t>phase shift between</w:t>
      </w:r>
      <w:r>
        <w:t xml:space="preserve"> measured </w:t>
      </w:r>
      <w:r w:rsidRPr="004E003C">
        <w:t xml:space="preserve">runoff and </w:t>
      </w:r>
      <w:r>
        <w:t xml:space="preserve">GRACE, however, either </w:t>
      </w:r>
      <w:r w:rsidRPr="004E003C">
        <w:t xml:space="preserve">in the R-S relationship or in numerical models </w:t>
      </w:r>
      <w:r>
        <w:t>(</w:t>
      </w:r>
      <w:r w:rsidRPr="004E003C">
        <w:t>Riegger and Tourian, 2014)</w:t>
      </w:r>
      <w:r>
        <w:t xml:space="preserve"> can </w:t>
      </w:r>
      <w:r w:rsidRPr="004E003C">
        <w:t>lead to a description of the system behaviour with high accuracy (</w:t>
      </w:r>
      <w:r>
        <w:t xml:space="preserve">Nash Sutcliffe 0.97 for Amazon), even though </w:t>
      </w:r>
      <w:r w:rsidRPr="004E003C">
        <w:t xml:space="preserve">the reason for its occurrence is not understood in detail so far. </w:t>
      </w:r>
    </w:p>
    <w:p w:rsidR="002B4767" w:rsidRDefault="002B4767" w:rsidP="00D434D4">
      <w:del w:id="135" w:author="Johannes Riegger" w:date="2018-06-12T09:08:00Z">
        <w:r w:rsidRPr="004A74AB" w:rsidDel="00AD1E44">
          <w:delText xml:space="preserve">Opposite </w:delText>
        </w:r>
      </w:del>
      <w:ins w:id="136" w:author="Johannes Riegger" w:date="2018-06-12T09:08:00Z">
        <w:r>
          <w:t>In contrast</w:t>
        </w:r>
        <w:r w:rsidRPr="004A74AB">
          <w:t xml:space="preserve"> </w:t>
        </w:r>
      </w:ins>
      <w:r w:rsidRPr="004A74AB">
        <w:t xml:space="preserve">to storages, which are drained in parallel </w:t>
      </w:r>
      <w:r w:rsidRPr="00A81796">
        <w:t>(as for overland and groundwater flow) leading to a superposition of contributions, a sequence of storages (cascaded storages) leads to a temporal delay</w:t>
      </w:r>
      <w:r w:rsidRPr="00EF40FF">
        <w:t xml:space="preserve"> i.e. a phase shift (Nash, 1957). As numerical models indicate that a simultaneous recharge over the whole catchment does not lead to a time lag in the related overland and groundwater flows, the observed time lag or phase shift might come from a sequence of the catchment storages and a non negligible river network storage. Observations of inundated areas in river networks provided by the GIEMS project (Prigent et al, 2007, Paiva et al., 2013) indicate a considerable contribution of river network storage for the Amazon catchment.</w:t>
      </w:r>
      <w:r>
        <w:t xml:space="preserve"> </w:t>
      </w:r>
    </w:p>
    <w:p w:rsidR="002B4767" w:rsidRDefault="002B4767" w:rsidP="00D434D4"/>
    <w:p w:rsidR="002B4767" w:rsidRDefault="002B4767" w:rsidP="004A74AB">
      <w:r w:rsidRPr="00435EAC">
        <w:t>This paper explores the impacts of a</w:t>
      </w:r>
      <w:r w:rsidRPr="00657E9A">
        <w:t xml:space="preserve"> </w:t>
      </w:r>
      <w:r>
        <w:t xml:space="preserve">Nash </w:t>
      </w:r>
      <w:r w:rsidRPr="00657E9A">
        <w:t xml:space="preserve">cascade </w:t>
      </w:r>
      <w:r>
        <w:t>comprising</w:t>
      </w:r>
      <w:r w:rsidRPr="00657E9A">
        <w:t xml:space="preserve"> </w:t>
      </w:r>
      <w:r>
        <w:t xml:space="preserve">a </w:t>
      </w:r>
      <w:r w:rsidRPr="00657E9A">
        <w:t xml:space="preserve">catchment and </w:t>
      </w:r>
      <w:r>
        <w:t>a river network storage</w:t>
      </w:r>
      <w:r w:rsidRPr="00657E9A">
        <w:t xml:space="preserve"> on the phasing of runoff and storage and the</w:t>
      </w:r>
      <w:r w:rsidRPr="00435EAC">
        <w:t>ir signal amplitudes</w:t>
      </w:r>
      <w:r>
        <w:t>. Even though a</w:t>
      </w:r>
      <w:r w:rsidRPr="00D37CDF">
        <w:t xml:space="preserve"> simple description of the </w:t>
      </w:r>
      <w:r>
        <w:t xml:space="preserve">system </w:t>
      </w:r>
      <w:r w:rsidRPr="00D37CDF">
        <w:t xml:space="preserve">by a </w:t>
      </w:r>
      <w:r>
        <w:t>“Single Storage”</w:t>
      </w:r>
      <w:r w:rsidRPr="00D37CDF">
        <w:t xml:space="preserve"> - </w:t>
      </w:r>
      <w:r w:rsidRPr="006C15CB">
        <w:t>which could comprise several storage compartments draining in parallel, yet without a river network storage in sequence –</w:t>
      </w:r>
      <w:r>
        <w:t xml:space="preserve"> also </w:t>
      </w:r>
      <w:del w:id="137" w:author="Angelika" w:date="2018-06-14T15:25:00Z">
        <w:r w:rsidDel="009B646F">
          <w:delText xml:space="preserve">allows </w:delText>
        </w:r>
      </w:del>
      <w:del w:id="138" w:author="Johannes Riegger" w:date="2018-06-12T09:09:00Z">
        <w:r w:rsidDel="00AD1E44">
          <w:delText>to quantify</w:delText>
        </w:r>
      </w:del>
      <w:ins w:id="139" w:author="Johannes Riegger" w:date="2018-06-12T09:09:00Z">
        <w:r>
          <w:t>permits the quantification of</w:t>
        </w:r>
      </w:ins>
      <w:r>
        <w:t xml:space="preserve"> the Drainable Storage</w:t>
      </w:r>
      <w:r w:rsidRPr="00D37CDF">
        <w:t xml:space="preserve"> volume </w:t>
      </w:r>
      <w:r>
        <w:t>for</w:t>
      </w:r>
      <w:r w:rsidRPr="00D37CDF">
        <w:t xml:space="preserve"> the total system</w:t>
      </w:r>
      <w:r>
        <w:t xml:space="preserve"> via the total storage time constant, the “Cascaded Storage” approach might lead to </w:t>
      </w:r>
      <w:r w:rsidRPr="003D45E8">
        <w:t xml:space="preserve">an improvement in accuracy and </w:t>
      </w:r>
      <w:r>
        <w:t xml:space="preserve">to a </w:t>
      </w:r>
      <w:r w:rsidRPr="00F34951">
        <w:t>separation of the contributions from catchment and river network storages.</w:t>
      </w:r>
      <w:r>
        <w:t xml:space="preserve"> </w:t>
      </w:r>
    </w:p>
    <w:p w:rsidR="002B4767" w:rsidRPr="004E003C" w:rsidRDefault="002B4767" w:rsidP="008B7D46"/>
    <w:p w:rsidR="002B4767" w:rsidRPr="004E003C" w:rsidRDefault="002B4767" w:rsidP="008B7D46">
      <w:r w:rsidRPr="004E003C">
        <w:t xml:space="preserve">The paper is structured as follows: </w:t>
      </w:r>
      <w:del w:id="140" w:author="Johannes Riegger" w:date="2018-06-12T09:10:00Z">
        <w:r w:rsidRPr="004E003C" w:rsidDel="00AD1E44">
          <w:delText>in s</w:delText>
        </w:r>
      </w:del>
      <w:ins w:id="141" w:author="Johannes Riegger" w:date="2018-06-12T09:10:00Z">
        <w:r>
          <w:t>S</w:t>
        </w:r>
      </w:ins>
      <w:r w:rsidRPr="004E003C">
        <w:t xml:space="preserve">ection 2 </w:t>
      </w:r>
      <w:ins w:id="142" w:author="Johannes Riegger" w:date="2018-06-12T09:10:00Z">
        <w:r>
          <w:t xml:space="preserve">presents </w:t>
        </w:r>
      </w:ins>
      <w:r w:rsidRPr="004E003C">
        <w:t>the mathematical framework of piecewise analytical solutions of the water balance equation for a cascade of catchment and river network storages</w:t>
      </w:r>
      <w:del w:id="143" w:author="Johannes Riegger" w:date="2018-06-12T09:10:00Z">
        <w:r w:rsidRPr="004E003C" w:rsidDel="00AD1E44">
          <w:delText xml:space="preserve"> is presented</w:delText>
        </w:r>
      </w:del>
      <w:r w:rsidRPr="004E003C">
        <w:t xml:space="preserve">. It also contains the description of observables, which </w:t>
      </w:r>
      <w:del w:id="144" w:author="Johannes Riegger" w:date="2018-06-12T09:10:00Z">
        <w:r w:rsidRPr="004E003C" w:rsidDel="00AD1E44">
          <w:delText>allow to co</w:delText>
        </w:r>
      </w:del>
      <w:del w:id="145" w:author="Johannes Riegger" w:date="2018-06-12T09:11:00Z">
        <w:r w:rsidRPr="004E003C" w:rsidDel="00B6516F">
          <w:delText>mpar</w:delText>
        </w:r>
        <w:r w:rsidDel="00B6516F">
          <w:delText>e</w:delText>
        </w:r>
        <w:r w:rsidRPr="004E003C" w:rsidDel="00B6516F">
          <w:delText xml:space="preserve"> </w:delText>
        </w:r>
      </w:del>
      <w:ins w:id="146" w:author="Johannes Riegger" w:date="2018-06-12T09:11:00Z">
        <w:r>
          <w:t xml:space="preserve">permit the comparison of </w:t>
        </w:r>
      </w:ins>
      <w:r w:rsidRPr="004E003C">
        <w:t xml:space="preserve">calculated and measured values. </w:t>
      </w:r>
      <w:r>
        <w:t>T</w:t>
      </w:r>
      <w:r w:rsidRPr="006C15CB">
        <w:t xml:space="preserve">he </w:t>
      </w:r>
      <w:r w:rsidRPr="00CC1F47">
        <w:t xml:space="preserve">Single </w:t>
      </w:r>
      <w:r>
        <w:t>S</w:t>
      </w:r>
      <w:r w:rsidRPr="00CC1F47">
        <w:t xml:space="preserve">torage approach </w:t>
      </w:r>
      <w:r>
        <w:t xml:space="preserve">is handled as the specific case for a negligible </w:t>
      </w:r>
      <w:r w:rsidRPr="00CC1F47">
        <w:t>river network</w:t>
      </w:r>
      <w:r>
        <w:t xml:space="preserve"> time constant. </w:t>
      </w:r>
      <w:r w:rsidRPr="004E003C">
        <w:t xml:space="preserve">In section 3, the properties of the </w:t>
      </w:r>
      <w:r>
        <w:t>Cascaded Storage</w:t>
      </w:r>
      <w:r w:rsidRPr="004E003C">
        <w:t xml:space="preserve"> approach and its impact on the performance of the parameter optimization are described for synthetic recharge data and compared to </w:t>
      </w:r>
      <w:r>
        <w:t>the</w:t>
      </w:r>
      <w:r w:rsidRPr="004E003C">
        <w:t xml:space="preserve"> “</w:t>
      </w:r>
      <w:r>
        <w:t>Single Storage”</w:t>
      </w:r>
      <w:r w:rsidRPr="004E003C">
        <w:t xml:space="preserve"> approach</w:t>
      </w:r>
      <w:r>
        <w:t>.</w:t>
      </w:r>
      <w:r w:rsidRPr="004E003C">
        <w:t xml:space="preserve">. In section 4 the approach is applied to data from the Amazon </w:t>
      </w:r>
      <w:r w:rsidRPr="004E003C">
        <w:lastRenderedPageBreak/>
        <w:t xml:space="preserve">basin and evaluated versus measurements of GRACE mass, river runoff and </w:t>
      </w:r>
      <w:r>
        <w:t>flood</w:t>
      </w:r>
      <w:r w:rsidRPr="004E003C">
        <w:t xml:space="preserve"> area from GIEMS. Conclusions are drawn and discussed in section 5 and an outlook on future investigations and possibilities is given in section 6.</w:t>
      </w:r>
    </w:p>
    <w:p w:rsidR="002B4767" w:rsidRPr="00E677EC" w:rsidRDefault="002B4767" w:rsidP="007D6CCD">
      <w:pPr>
        <w:pStyle w:val="Heading1"/>
      </w:pPr>
      <w:r w:rsidRPr="00E677EC">
        <w:t>2 Mathematical framework</w:t>
      </w:r>
    </w:p>
    <w:p w:rsidR="002B4767" w:rsidRPr="004E003C" w:rsidRDefault="002B4767" w:rsidP="0016463A">
      <w:pPr>
        <w:tabs>
          <w:tab w:val="left" w:pos="567"/>
        </w:tabs>
      </w:pPr>
      <w:r w:rsidRPr="004E003C">
        <w:t>In order to investigate the impact of a possible non negligible river water storage corresponding to a non negligible hydraulic time constant for the river system, the water balance of the total system comprising both the catchment and river network storage has to be considered. A conceptual model corresponding to a Nash cascade (Nash, 1957), called “</w:t>
      </w:r>
      <w:r>
        <w:t>Cascaded Storage</w:t>
      </w:r>
      <w:r w:rsidRPr="004E003C">
        <w:t>” approach here, is set up with individual time constants for the different storages and the following properties:</w:t>
      </w:r>
    </w:p>
    <w:p w:rsidR="002B4767" w:rsidRPr="004E003C" w:rsidRDefault="002B4767" w:rsidP="00CE1B51">
      <w:pPr>
        <w:ind w:left="720" w:hanging="436"/>
      </w:pPr>
      <w:r w:rsidRPr="004E003C">
        <w:t>•</w:t>
      </w:r>
      <w:r w:rsidRPr="004E003C">
        <w:tab/>
        <w:t>For simplicity the surface and the groundwater systems both fed by recharge are summarized in a first approach to one catchment storage M</w:t>
      </w:r>
      <w:r w:rsidRPr="004E003C">
        <w:rPr>
          <w:vertAlign w:val="subscript"/>
        </w:rPr>
        <w:t>C</w:t>
      </w:r>
      <w:r w:rsidRPr="004E003C">
        <w:t xml:space="preserve"> with time constant </w:t>
      </w:r>
      <w:r w:rsidRPr="004E003C">
        <w:rPr>
          <w:rFonts w:ascii="Symbol" w:hAnsi="Symbol"/>
          <w:szCs w:val="20"/>
        </w:rPr>
        <w:t></w:t>
      </w:r>
      <w:r w:rsidRPr="004E003C">
        <w:rPr>
          <w:vertAlign w:val="subscript"/>
          <w:lang w:val="en-US"/>
        </w:rPr>
        <w:t>C</w:t>
      </w:r>
      <w:r w:rsidRPr="004E003C">
        <w:t xml:space="preserve"> draining into the river network. (This is not necessarily appropriate for catchments in other than fully humid climate zones like seasonally dry or boreal regions)</w:t>
      </w:r>
    </w:p>
    <w:p w:rsidR="002B4767" w:rsidRPr="004E003C" w:rsidRDefault="002B4767" w:rsidP="00CE1B51">
      <w:pPr>
        <w:ind w:left="720" w:hanging="436"/>
      </w:pPr>
      <w:r w:rsidRPr="004E003C">
        <w:t>•</w:t>
      </w:r>
      <w:r w:rsidRPr="004E003C">
        <w:tab/>
        <w:t xml:space="preserve">The </w:t>
      </w:r>
      <w:r>
        <w:t>river</w:t>
      </w:r>
      <w:r w:rsidRPr="004E003C">
        <w:t xml:space="preserve"> </w:t>
      </w:r>
      <w:r>
        <w:t>network</w:t>
      </w:r>
      <w:r w:rsidRPr="004E003C">
        <w:t xml:space="preserve"> storage M</w:t>
      </w:r>
      <w:r w:rsidRPr="004E003C">
        <w:rPr>
          <w:vertAlign w:val="subscript"/>
        </w:rPr>
        <w:t>R</w:t>
      </w:r>
      <w:r w:rsidRPr="004E003C">
        <w:t xml:space="preserve"> with time constant </w:t>
      </w:r>
      <w:r w:rsidRPr="004E003C">
        <w:rPr>
          <w:rFonts w:ascii="Symbol" w:hAnsi="Symbol"/>
          <w:szCs w:val="20"/>
        </w:rPr>
        <w:t></w:t>
      </w:r>
      <w:r w:rsidRPr="004E003C">
        <w:rPr>
          <w:szCs w:val="20"/>
          <w:vertAlign w:val="subscript"/>
          <w:lang w:val="en-US"/>
        </w:rPr>
        <w:t>R</w:t>
      </w:r>
      <w:r w:rsidRPr="004E003C">
        <w:t xml:space="preserve"> is assumed to be instantaneously distributed within the </w:t>
      </w:r>
      <w:r>
        <w:t>river</w:t>
      </w:r>
      <w:r w:rsidRPr="004E003C">
        <w:t xml:space="preserve"> </w:t>
      </w:r>
      <w:r>
        <w:t>network</w:t>
      </w:r>
      <w:r w:rsidRPr="004E003C">
        <w:t xml:space="preserve"> system. Internal routing effects, which might lead to an additional delay in runoff response, are not considered here. </w:t>
      </w:r>
    </w:p>
    <w:p w:rsidR="002B4767" w:rsidRPr="004E003C" w:rsidDel="00820471" w:rsidRDefault="002B4767" w:rsidP="007D6CCD">
      <w:pPr>
        <w:rPr>
          <w:del w:id="147" w:author="Johannes R" w:date="2018-06-14T15:56:00Z"/>
        </w:rPr>
      </w:pPr>
      <w:r w:rsidRPr="004E003C">
        <w:t>•</w:t>
      </w:r>
      <w:r w:rsidRPr="004E003C">
        <w:tab/>
        <w:t>A</w:t>
      </w:r>
      <w:ins w:id="148" w:author="Johannes Riegger" w:date="2018-06-12T09:13:00Z">
        <w:r>
          <w:t>ny</w:t>
        </w:r>
      </w:ins>
      <w:r w:rsidRPr="004E003C">
        <w:t xml:space="preserve"> possible hydraulic feedback from the river to the catchment system is assumed to be negligible. </w:t>
      </w:r>
    </w:p>
    <w:p w:rsidR="002B4767" w:rsidRDefault="002B4767" w:rsidP="007D6CCD">
      <w:r>
        <w:t>The following abbreviations are used in the mathematical description (Table.1):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2835"/>
        <w:gridCol w:w="3686"/>
      </w:tblGrid>
      <w:tr w:rsidR="002B4767" w:rsidRPr="00BD6A7A" w:rsidTr="00B37EF6">
        <w:tc>
          <w:tcPr>
            <w:tcW w:w="1384" w:type="dxa"/>
          </w:tcPr>
          <w:p w:rsidR="002B4767" w:rsidRPr="00F125F8" w:rsidRDefault="002B4767" w:rsidP="007D6CCD">
            <w:pPr>
              <w:rPr>
                <w:b/>
                <w:sz w:val="18"/>
                <w:szCs w:val="18"/>
              </w:rPr>
            </w:pPr>
            <w:r w:rsidRPr="00F125F8">
              <w:rPr>
                <w:b/>
                <w:sz w:val="18"/>
                <w:szCs w:val="18"/>
              </w:rPr>
              <w:t>Abbreviation</w:t>
            </w:r>
          </w:p>
        </w:tc>
        <w:tc>
          <w:tcPr>
            <w:tcW w:w="2835" w:type="dxa"/>
          </w:tcPr>
          <w:p w:rsidR="002B4767" w:rsidRPr="00F125F8" w:rsidRDefault="002B4767" w:rsidP="007D6CCD">
            <w:pPr>
              <w:rPr>
                <w:b/>
                <w:sz w:val="18"/>
                <w:szCs w:val="18"/>
              </w:rPr>
            </w:pPr>
            <w:r w:rsidRPr="00F125F8">
              <w:rPr>
                <w:b/>
                <w:sz w:val="18"/>
                <w:szCs w:val="18"/>
              </w:rPr>
              <w:t>Description</w:t>
            </w:r>
          </w:p>
        </w:tc>
        <w:tc>
          <w:tcPr>
            <w:tcW w:w="3686" w:type="dxa"/>
          </w:tcPr>
          <w:p w:rsidR="002B4767" w:rsidRPr="00F125F8" w:rsidRDefault="002B4767" w:rsidP="00BD6A7A">
            <w:pPr>
              <w:rPr>
                <w:b/>
                <w:sz w:val="18"/>
                <w:szCs w:val="18"/>
              </w:rPr>
            </w:pPr>
            <w:r w:rsidRPr="00F125F8">
              <w:rPr>
                <w:b/>
                <w:sz w:val="18"/>
                <w:szCs w:val="18"/>
              </w:rPr>
              <w:t xml:space="preserve">Units:  </w:t>
            </w:r>
            <w:r w:rsidRPr="00F125F8">
              <w:rPr>
                <w:sz w:val="18"/>
                <w:szCs w:val="18"/>
              </w:rPr>
              <w:t xml:space="preserve">general  /  for application </w:t>
            </w:r>
          </w:p>
        </w:tc>
      </w:tr>
      <w:tr w:rsidR="002B4767" w:rsidRPr="00BD6A7A" w:rsidTr="00B37EF6">
        <w:tc>
          <w:tcPr>
            <w:tcW w:w="1384" w:type="dxa"/>
          </w:tcPr>
          <w:p w:rsidR="002B4767" w:rsidRPr="00F125F8" w:rsidRDefault="002B4767" w:rsidP="007D6CCD">
            <w:pPr>
              <w:rPr>
                <w:sz w:val="18"/>
                <w:szCs w:val="18"/>
              </w:rPr>
            </w:pPr>
            <w:r w:rsidRPr="00F125F8">
              <w:rPr>
                <w:sz w:val="18"/>
                <w:szCs w:val="18"/>
              </w:rPr>
              <w:t>N</w:t>
            </w:r>
          </w:p>
        </w:tc>
        <w:tc>
          <w:tcPr>
            <w:tcW w:w="2835" w:type="dxa"/>
          </w:tcPr>
          <w:p w:rsidR="002B4767" w:rsidRPr="00F125F8" w:rsidRDefault="002B4767" w:rsidP="00240AE0">
            <w:pPr>
              <w:rPr>
                <w:sz w:val="18"/>
                <w:szCs w:val="18"/>
              </w:rPr>
            </w:pPr>
            <w:r w:rsidRPr="00F125F8">
              <w:rPr>
                <w:sz w:val="18"/>
                <w:szCs w:val="18"/>
              </w:rPr>
              <w:t xml:space="preserve">recharge = (precipitation </w:t>
            </w:r>
          </w:p>
          <w:p w:rsidR="002B4767" w:rsidRPr="00F125F8" w:rsidRDefault="002B4767" w:rsidP="00240AE0">
            <w:pPr>
              <w:rPr>
                <w:sz w:val="18"/>
                <w:szCs w:val="18"/>
              </w:rPr>
            </w:pPr>
            <w:r w:rsidRPr="00F125F8">
              <w:rPr>
                <w:sz w:val="18"/>
                <w:szCs w:val="18"/>
              </w:rPr>
              <w:t>- actual evapotranspiration)</w:t>
            </w:r>
          </w:p>
        </w:tc>
        <w:tc>
          <w:tcPr>
            <w:tcW w:w="3686" w:type="dxa"/>
          </w:tcPr>
          <w:p w:rsidR="002B4767" w:rsidRPr="00F125F8" w:rsidRDefault="002B4767" w:rsidP="00240AE0">
            <w:pPr>
              <w:rPr>
                <w:sz w:val="18"/>
                <w:szCs w:val="18"/>
              </w:rPr>
            </w:pPr>
            <w:r w:rsidRPr="00F125F8">
              <w:rPr>
                <w:sz w:val="18"/>
                <w:szCs w:val="18"/>
              </w:rPr>
              <w:t>volume area</w:t>
            </w:r>
            <w:r w:rsidRPr="00F125F8">
              <w:rPr>
                <w:sz w:val="18"/>
                <w:szCs w:val="18"/>
                <w:vertAlign w:val="superscript"/>
              </w:rPr>
              <w:t>-1</w:t>
            </w:r>
            <w:r w:rsidRPr="00F125F8">
              <w:rPr>
                <w:sz w:val="18"/>
                <w:szCs w:val="18"/>
              </w:rPr>
              <w:t xml:space="preserve"> time</w:t>
            </w:r>
            <w:r w:rsidRPr="00F125F8">
              <w:rPr>
                <w:sz w:val="18"/>
                <w:szCs w:val="18"/>
                <w:vertAlign w:val="superscript"/>
              </w:rPr>
              <w:t>-1</w:t>
            </w:r>
            <w:r w:rsidRPr="00F125F8">
              <w:rPr>
                <w:sz w:val="18"/>
                <w:szCs w:val="18"/>
              </w:rPr>
              <w:t xml:space="preserve">  [mm month</w:t>
            </w:r>
            <w:r w:rsidRPr="00F125F8">
              <w:rPr>
                <w:sz w:val="18"/>
                <w:szCs w:val="18"/>
                <w:vertAlign w:val="superscript"/>
              </w:rPr>
              <w:t>-1</w:t>
            </w:r>
            <w:r w:rsidRPr="00F125F8">
              <w:rPr>
                <w:sz w:val="18"/>
                <w:szCs w:val="18"/>
              </w:rPr>
              <w:t>]</w:t>
            </w:r>
          </w:p>
        </w:tc>
      </w:tr>
      <w:tr w:rsidR="002B4767" w:rsidRPr="00BD6A7A" w:rsidTr="00B37EF6">
        <w:tc>
          <w:tcPr>
            <w:tcW w:w="1384" w:type="dxa"/>
          </w:tcPr>
          <w:p w:rsidR="002B4767" w:rsidRPr="00F125F8" w:rsidRDefault="002B4767" w:rsidP="007D6CCD">
            <w:pPr>
              <w:rPr>
                <w:sz w:val="18"/>
                <w:szCs w:val="18"/>
              </w:rPr>
            </w:pPr>
            <w:r w:rsidRPr="00F125F8">
              <w:rPr>
                <w:sz w:val="18"/>
                <w:szCs w:val="18"/>
              </w:rPr>
              <w:t>M</w:t>
            </w:r>
            <w:r w:rsidRPr="00F125F8">
              <w:rPr>
                <w:sz w:val="18"/>
                <w:szCs w:val="18"/>
                <w:vertAlign w:val="subscript"/>
              </w:rPr>
              <w:t>C</w:t>
            </w:r>
          </w:p>
        </w:tc>
        <w:tc>
          <w:tcPr>
            <w:tcW w:w="2835" w:type="dxa"/>
          </w:tcPr>
          <w:p w:rsidR="002B4767" w:rsidRPr="00F125F8" w:rsidRDefault="002B4767" w:rsidP="002C66F7">
            <w:pPr>
              <w:rPr>
                <w:sz w:val="18"/>
                <w:szCs w:val="18"/>
              </w:rPr>
            </w:pPr>
            <w:r w:rsidRPr="00F125F8">
              <w:rPr>
                <w:sz w:val="18"/>
                <w:szCs w:val="18"/>
              </w:rPr>
              <w:t>Storage mass catchment</w:t>
            </w:r>
          </w:p>
        </w:tc>
        <w:tc>
          <w:tcPr>
            <w:tcW w:w="3686" w:type="dxa"/>
          </w:tcPr>
          <w:p w:rsidR="002B4767" w:rsidRPr="00F125F8" w:rsidRDefault="002B4767" w:rsidP="0082744C">
            <w:pPr>
              <w:rPr>
                <w:sz w:val="18"/>
                <w:szCs w:val="18"/>
              </w:rPr>
            </w:pPr>
            <w:r w:rsidRPr="00F125F8">
              <w:rPr>
                <w:sz w:val="18"/>
                <w:szCs w:val="18"/>
              </w:rPr>
              <w:t>mass density in equivalent water height  [mm]</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C</w:t>
            </w:r>
          </w:p>
        </w:tc>
        <w:tc>
          <w:tcPr>
            <w:tcW w:w="2835" w:type="dxa"/>
          </w:tcPr>
          <w:p w:rsidR="002B4767" w:rsidRPr="00F125F8" w:rsidRDefault="002B4767" w:rsidP="007D6CCD">
            <w:pPr>
              <w:rPr>
                <w:sz w:val="18"/>
                <w:szCs w:val="18"/>
              </w:rPr>
            </w:pPr>
            <w:r w:rsidRPr="00F125F8">
              <w:rPr>
                <w:sz w:val="18"/>
                <w:szCs w:val="18"/>
              </w:rPr>
              <w:t>Time constant catchment</w:t>
            </w:r>
          </w:p>
        </w:tc>
        <w:tc>
          <w:tcPr>
            <w:tcW w:w="3686" w:type="dxa"/>
          </w:tcPr>
          <w:p w:rsidR="002B4767" w:rsidRPr="00F125F8" w:rsidRDefault="002B4767" w:rsidP="00240AE0">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sz w:val="18"/>
                <w:szCs w:val="18"/>
              </w:rPr>
              <w:t>R</w:t>
            </w:r>
            <w:r w:rsidRPr="00F125F8">
              <w:rPr>
                <w:sz w:val="18"/>
                <w:szCs w:val="18"/>
                <w:vertAlign w:val="subscript"/>
              </w:rPr>
              <w:t>C</w:t>
            </w:r>
          </w:p>
        </w:tc>
        <w:tc>
          <w:tcPr>
            <w:tcW w:w="2835" w:type="dxa"/>
          </w:tcPr>
          <w:p w:rsidR="002B4767" w:rsidRPr="00F125F8" w:rsidRDefault="002B4767" w:rsidP="0082744C">
            <w:pPr>
              <w:rPr>
                <w:sz w:val="18"/>
                <w:szCs w:val="18"/>
              </w:rPr>
            </w:pPr>
            <w:r w:rsidRPr="00F125F8">
              <w:rPr>
                <w:sz w:val="18"/>
                <w:szCs w:val="18"/>
              </w:rPr>
              <w:t xml:space="preserve">Runoff catchment </w:t>
            </w:r>
          </w:p>
        </w:tc>
        <w:tc>
          <w:tcPr>
            <w:tcW w:w="3686" w:type="dxa"/>
          </w:tcPr>
          <w:p w:rsidR="002B4767" w:rsidRPr="00F125F8" w:rsidRDefault="002B4767" w:rsidP="0082744C">
            <w:pPr>
              <w:rPr>
                <w:sz w:val="18"/>
                <w:szCs w:val="18"/>
              </w:rPr>
            </w:pPr>
            <w:r w:rsidRPr="00F125F8">
              <w:rPr>
                <w:sz w:val="18"/>
                <w:szCs w:val="18"/>
              </w:rPr>
              <w:t>volume area</w:t>
            </w:r>
            <w:r w:rsidRPr="00F125F8">
              <w:rPr>
                <w:sz w:val="18"/>
                <w:szCs w:val="18"/>
                <w:vertAlign w:val="superscript"/>
              </w:rPr>
              <w:t>-1</w:t>
            </w:r>
            <w:r w:rsidRPr="00F125F8">
              <w:rPr>
                <w:sz w:val="18"/>
                <w:szCs w:val="18"/>
              </w:rPr>
              <w:t xml:space="preserve"> time</w:t>
            </w:r>
            <w:r w:rsidRPr="00F125F8">
              <w:rPr>
                <w:sz w:val="18"/>
                <w:szCs w:val="18"/>
                <w:vertAlign w:val="superscript"/>
              </w:rPr>
              <w:t>-1</w:t>
            </w:r>
            <w:r w:rsidRPr="00F125F8">
              <w:rPr>
                <w:sz w:val="18"/>
                <w:szCs w:val="18"/>
              </w:rPr>
              <w:t xml:space="preserve">  [mm month</w:t>
            </w:r>
            <w:r w:rsidRPr="00F125F8">
              <w:rPr>
                <w:sz w:val="18"/>
                <w:szCs w:val="18"/>
                <w:vertAlign w:val="superscript"/>
              </w:rPr>
              <w:t>-1</w:t>
            </w:r>
            <w:r w:rsidRPr="00F125F8">
              <w:rPr>
                <w:sz w:val="18"/>
                <w:szCs w:val="18"/>
              </w:rPr>
              <w:t>]</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MC</w:t>
            </w:r>
          </w:p>
        </w:tc>
        <w:tc>
          <w:tcPr>
            <w:tcW w:w="2835" w:type="dxa"/>
          </w:tcPr>
          <w:p w:rsidR="002B4767" w:rsidRPr="00F125F8" w:rsidRDefault="002B4767" w:rsidP="0082744C">
            <w:pPr>
              <w:rPr>
                <w:sz w:val="18"/>
                <w:szCs w:val="18"/>
              </w:rPr>
            </w:pPr>
            <w:r w:rsidRPr="00F125F8">
              <w:rPr>
                <w:sz w:val="18"/>
                <w:szCs w:val="18"/>
              </w:rPr>
              <w:t>Phasing catchment mass</w:t>
            </w:r>
          </w:p>
        </w:tc>
        <w:tc>
          <w:tcPr>
            <w:tcW w:w="3686" w:type="dxa"/>
          </w:tcPr>
          <w:p w:rsidR="002B4767" w:rsidRPr="00F125F8" w:rsidRDefault="002B4767" w:rsidP="007D6CCD">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sz w:val="18"/>
                <w:szCs w:val="18"/>
              </w:rPr>
              <w:t>M</w:t>
            </w:r>
            <w:r w:rsidRPr="00F125F8">
              <w:rPr>
                <w:sz w:val="18"/>
                <w:szCs w:val="18"/>
                <w:vertAlign w:val="subscript"/>
              </w:rPr>
              <w:t>R</w:t>
            </w:r>
          </w:p>
        </w:tc>
        <w:tc>
          <w:tcPr>
            <w:tcW w:w="2835" w:type="dxa"/>
          </w:tcPr>
          <w:p w:rsidR="002B4767" w:rsidRPr="00F125F8" w:rsidRDefault="002B4767" w:rsidP="0082744C">
            <w:pPr>
              <w:rPr>
                <w:sz w:val="18"/>
                <w:szCs w:val="18"/>
              </w:rPr>
            </w:pPr>
            <w:r w:rsidRPr="00F125F8">
              <w:rPr>
                <w:sz w:val="18"/>
                <w:szCs w:val="18"/>
              </w:rPr>
              <w:t>Storage mass river network</w:t>
            </w:r>
          </w:p>
        </w:tc>
        <w:tc>
          <w:tcPr>
            <w:tcW w:w="3686" w:type="dxa"/>
          </w:tcPr>
          <w:p w:rsidR="002B4767" w:rsidRPr="00F125F8" w:rsidRDefault="002B4767" w:rsidP="007D6CCD">
            <w:pPr>
              <w:rPr>
                <w:sz w:val="18"/>
                <w:szCs w:val="18"/>
              </w:rPr>
            </w:pPr>
            <w:r w:rsidRPr="00F125F8">
              <w:rPr>
                <w:sz w:val="18"/>
                <w:szCs w:val="18"/>
              </w:rPr>
              <w:t>mass density in equivalent water height  [mm]</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R</w:t>
            </w:r>
          </w:p>
        </w:tc>
        <w:tc>
          <w:tcPr>
            <w:tcW w:w="2835" w:type="dxa"/>
          </w:tcPr>
          <w:p w:rsidR="002B4767" w:rsidRPr="00F125F8" w:rsidRDefault="002B4767" w:rsidP="007D6CCD">
            <w:pPr>
              <w:rPr>
                <w:sz w:val="18"/>
                <w:szCs w:val="18"/>
              </w:rPr>
            </w:pPr>
            <w:r w:rsidRPr="00F125F8">
              <w:rPr>
                <w:sz w:val="18"/>
                <w:szCs w:val="18"/>
              </w:rPr>
              <w:t>Time constant river network</w:t>
            </w:r>
          </w:p>
        </w:tc>
        <w:tc>
          <w:tcPr>
            <w:tcW w:w="3686" w:type="dxa"/>
          </w:tcPr>
          <w:p w:rsidR="002B4767" w:rsidRPr="00F125F8" w:rsidRDefault="002B4767" w:rsidP="00240AE0">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sz w:val="18"/>
                <w:szCs w:val="18"/>
              </w:rPr>
              <w:t>R</w:t>
            </w:r>
            <w:r w:rsidRPr="00F125F8">
              <w:rPr>
                <w:sz w:val="18"/>
                <w:szCs w:val="18"/>
                <w:vertAlign w:val="subscript"/>
              </w:rPr>
              <w:t>R</w:t>
            </w:r>
          </w:p>
        </w:tc>
        <w:tc>
          <w:tcPr>
            <w:tcW w:w="2835" w:type="dxa"/>
          </w:tcPr>
          <w:p w:rsidR="002B4767" w:rsidRPr="00F125F8" w:rsidRDefault="002B4767" w:rsidP="007D6CCD">
            <w:pPr>
              <w:rPr>
                <w:sz w:val="18"/>
                <w:szCs w:val="18"/>
              </w:rPr>
            </w:pPr>
            <w:r w:rsidRPr="00F125F8">
              <w:rPr>
                <w:sz w:val="18"/>
                <w:szCs w:val="18"/>
              </w:rPr>
              <w:t xml:space="preserve">Runoff river network </w:t>
            </w:r>
          </w:p>
        </w:tc>
        <w:tc>
          <w:tcPr>
            <w:tcW w:w="3686" w:type="dxa"/>
          </w:tcPr>
          <w:p w:rsidR="002B4767" w:rsidRPr="00F125F8" w:rsidRDefault="002B4767" w:rsidP="007D6CCD">
            <w:pPr>
              <w:rPr>
                <w:sz w:val="18"/>
                <w:szCs w:val="18"/>
              </w:rPr>
            </w:pPr>
            <w:r w:rsidRPr="00F125F8">
              <w:rPr>
                <w:sz w:val="18"/>
                <w:szCs w:val="18"/>
              </w:rPr>
              <w:t>volume area</w:t>
            </w:r>
            <w:r w:rsidRPr="00F125F8">
              <w:rPr>
                <w:sz w:val="18"/>
                <w:szCs w:val="18"/>
                <w:vertAlign w:val="superscript"/>
              </w:rPr>
              <w:t>-1</w:t>
            </w:r>
            <w:r w:rsidRPr="00F125F8">
              <w:rPr>
                <w:sz w:val="18"/>
                <w:szCs w:val="18"/>
              </w:rPr>
              <w:t xml:space="preserve"> time</w:t>
            </w:r>
            <w:r w:rsidRPr="00F125F8">
              <w:rPr>
                <w:sz w:val="18"/>
                <w:szCs w:val="18"/>
                <w:vertAlign w:val="superscript"/>
              </w:rPr>
              <w:t>-1</w:t>
            </w:r>
            <w:r w:rsidRPr="00F125F8">
              <w:rPr>
                <w:sz w:val="18"/>
                <w:szCs w:val="18"/>
              </w:rPr>
              <w:t xml:space="preserve">  [mm month</w:t>
            </w:r>
            <w:r w:rsidRPr="00F125F8">
              <w:rPr>
                <w:sz w:val="18"/>
                <w:szCs w:val="18"/>
                <w:vertAlign w:val="superscript"/>
              </w:rPr>
              <w:t>-1</w:t>
            </w:r>
            <w:r w:rsidRPr="00F125F8">
              <w:rPr>
                <w:sz w:val="18"/>
                <w:szCs w:val="18"/>
              </w:rPr>
              <w:t>]</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RR</w:t>
            </w:r>
          </w:p>
        </w:tc>
        <w:tc>
          <w:tcPr>
            <w:tcW w:w="2835" w:type="dxa"/>
          </w:tcPr>
          <w:p w:rsidR="002B4767" w:rsidRPr="00F125F8" w:rsidRDefault="002B4767" w:rsidP="00240AE0">
            <w:pPr>
              <w:rPr>
                <w:sz w:val="18"/>
                <w:szCs w:val="18"/>
              </w:rPr>
            </w:pPr>
            <w:r w:rsidRPr="00F125F8">
              <w:rPr>
                <w:sz w:val="18"/>
                <w:szCs w:val="18"/>
              </w:rPr>
              <w:t>Phasing river network mass</w:t>
            </w:r>
          </w:p>
        </w:tc>
        <w:tc>
          <w:tcPr>
            <w:tcW w:w="3686" w:type="dxa"/>
          </w:tcPr>
          <w:p w:rsidR="002B4767" w:rsidRPr="00F125F8" w:rsidRDefault="002B4767" w:rsidP="007D6CCD">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sz w:val="18"/>
                <w:szCs w:val="18"/>
              </w:rPr>
              <w:t>M</w:t>
            </w:r>
            <w:r w:rsidRPr="00F125F8">
              <w:rPr>
                <w:sz w:val="18"/>
                <w:szCs w:val="18"/>
                <w:vertAlign w:val="subscript"/>
              </w:rPr>
              <w:t>T</w:t>
            </w:r>
          </w:p>
        </w:tc>
        <w:tc>
          <w:tcPr>
            <w:tcW w:w="2835" w:type="dxa"/>
          </w:tcPr>
          <w:p w:rsidR="002B4767" w:rsidRPr="00F125F8" w:rsidRDefault="002B4767" w:rsidP="007D6CCD">
            <w:pPr>
              <w:rPr>
                <w:sz w:val="18"/>
                <w:szCs w:val="18"/>
              </w:rPr>
            </w:pPr>
            <w:r w:rsidRPr="00F125F8">
              <w:rPr>
                <w:sz w:val="18"/>
                <w:szCs w:val="18"/>
              </w:rPr>
              <w:t>Storage mass total system</w:t>
            </w:r>
          </w:p>
        </w:tc>
        <w:tc>
          <w:tcPr>
            <w:tcW w:w="3686" w:type="dxa"/>
          </w:tcPr>
          <w:p w:rsidR="002B4767" w:rsidRPr="00F125F8" w:rsidRDefault="002B4767" w:rsidP="007D6CCD">
            <w:pPr>
              <w:rPr>
                <w:sz w:val="18"/>
                <w:szCs w:val="18"/>
              </w:rPr>
            </w:pPr>
            <w:r w:rsidRPr="00F125F8">
              <w:rPr>
                <w:sz w:val="18"/>
                <w:szCs w:val="18"/>
              </w:rPr>
              <w:t>mass density in equivalent water height  [mm]</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T</w:t>
            </w:r>
          </w:p>
        </w:tc>
        <w:tc>
          <w:tcPr>
            <w:tcW w:w="2835" w:type="dxa"/>
          </w:tcPr>
          <w:p w:rsidR="002B4767" w:rsidRPr="00F125F8" w:rsidRDefault="002B4767" w:rsidP="007D6CCD">
            <w:pPr>
              <w:rPr>
                <w:sz w:val="18"/>
                <w:szCs w:val="18"/>
              </w:rPr>
            </w:pPr>
            <w:r w:rsidRPr="00F125F8">
              <w:rPr>
                <w:sz w:val="18"/>
                <w:szCs w:val="18"/>
              </w:rPr>
              <w:t>Time constant total system</w:t>
            </w:r>
          </w:p>
        </w:tc>
        <w:tc>
          <w:tcPr>
            <w:tcW w:w="3686" w:type="dxa"/>
          </w:tcPr>
          <w:p w:rsidR="002B4767" w:rsidRPr="00F125F8" w:rsidRDefault="002B4767" w:rsidP="00240AE0">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rFonts w:ascii="Symbol" w:hAnsi="Symbol"/>
                <w:sz w:val="18"/>
                <w:szCs w:val="18"/>
              </w:rPr>
              <w:t></w:t>
            </w:r>
            <w:r w:rsidRPr="00F125F8">
              <w:rPr>
                <w:sz w:val="18"/>
                <w:szCs w:val="18"/>
                <w:vertAlign w:val="subscript"/>
              </w:rPr>
              <w:t>MT</w:t>
            </w:r>
          </w:p>
        </w:tc>
        <w:tc>
          <w:tcPr>
            <w:tcW w:w="2835" w:type="dxa"/>
          </w:tcPr>
          <w:p w:rsidR="002B4767" w:rsidRPr="00F125F8" w:rsidRDefault="002B4767" w:rsidP="00FB46AA">
            <w:pPr>
              <w:rPr>
                <w:sz w:val="18"/>
                <w:szCs w:val="18"/>
              </w:rPr>
            </w:pPr>
            <w:r w:rsidRPr="00F125F8">
              <w:rPr>
                <w:sz w:val="18"/>
                <w:szCs w:val="18"/>
              </w:rPr>
              <w:t>Phasing mass total system</w:t>
            </w:r>
          </w:p>
        </w:tc>
        <w:tc>
          <w:tcPr>
            <w:tcW w:w="3686" w:type="dxa"/>
          </w:tcPr>
          <w:p w:rsidR="002B4767" w:rsidRPr="00F125F8" w:rsidRDefault="002B4767" w:rsidP="007D6CCD">
            <w:pPr>
              <w:rPr>
                <w:sz w:val="18"/>
                <w:szCs w:val="18"/>
              </w:rPr>
            </w:pPr>
            <w:r w:rsidRPr="00F125F8">
              <w:rPr>
                <w:sz w:val="18"/>
                <w:szCs w:val="18"/>
              </w:rPr>
              <w:t>time unit  [month]</w:t>
            </w:r>
          </w:p>
        </w:tc>
      </w:tr>
      <w:tr w:rsidR="002B4767" w:rsidRPr="00BD6A7A" w:rsidTr="00B37EF6">
        <w:tc>
          <w:tcPr>
            <w:tcW w:w="1384" w:type="dxa"/>
          </w:tcPr>
          <w:p w:rsidR="002B4767" w:rsidRPr="00F125F8" w:rsidRDefault="002B4767" w:rsidP="007D6CCD">
            <w:pPr>
              <w:rPr>
                <w:sz w:val="18"/>
                <w:szCs w:val="18"/>
              </w:rPr>
            </w:pPr>
            <w:r w:rsidRPr="00F125F8">
              <w:rPr>
                <w:sz w:val="18"/>
                <w:szCs w:val="18"/>
              </w:rPr>
              <w:t>Ro</w:t>
            </w:r>
          </w:p>
        </w:tc>
        <w:tc>
          <w:tcPr>
            <w:tcW w:w="2835" w:type="dxa"/>
          </w:tcPr>
          <w:p w:rsidR="002B4767" w:rsidRPr="00F125F8" w:rsidRDefault="002B4767" w:rsidP="007D6CCD">
            <w:pPr>
              <w:rPr>
                <w:sz w:val="18"/>
                <w:szCs w:val="18"/>
              </w:rPr>
            </w:pPr>
            <w:r w:rsidRPr="00F125F8">
              <w:rPr>
                <w:sz w:val="18"/>
                <w:szCs w:val="18"/>
              </w:rPr>
              <w:t>Observed river runoff</w:t>
            </w:r>
          </w:p>
        </w:tc>
        <w:tc>
          <w:tcPr>
            <w:tcW w:w="3686" w:type="dxa"/>
          </w:tcPr>
          <w:p w:rsidR="002B4767" w:rsidRPr="00F125F8" w:rsidRDefault="002B4767" w:rsidP="007D6CCD">
            <w:pPr>
              <w:rPr>
                <w:sz w:val="18"/>
                <w:szCs w:val="18"/>
              </w:rPr>
            </w:pPr>
            <w:r w:rsidRPr="00F125F8">
              <w:rPr>
                <w:sz w:val="18"/>
                <w:szCs w:val="18"/>
              </w:rPr>
              <w:t>volume area</w:t>
            </w:r>
            <w:r w:rsidRPr="00F125F8">
              <w:rPr>
                <w:sz w:val="18"/>
                <w:szCs w:val="18"/>
                <w:vertAlign w:val="superscript"/>
              </w:rPr>
              <w:t>-1</w:t>
            </w:r>
            <w:r w:rsidRPr="00F125F8">
              <w:rPr>
                <w:sz w:val="18"/>
                <w:szCs w:val="18"/>
              </w:rPr>
              <w:t xml:space="preserve"> time</w:t>
            </w:r>
            <w:r w:rsidRPr="00F125F8">
              <w:rPr>
                <w:sz w:val="18"/>
                <w:szCs w:val="18"/>
                <w:vertAlign w:val="superscript"/>
              </w:rPr>
              <w:t>-1</w:t>
            </w:r>
            <w:r w:rsidRPr="00F125F8">
              <w:rPr>
                <w:sz w:val="18"/>
                <w:szCs w:val="18"/>
              </w:rPr>
              <w:t xml:space="preserve">  [mm month</w:t>
            </w:r>
            <w:r w:rsidRPr="00F125F8">
              <w:rPr>
                <w:sz w:val="18"/>
                <w:szCs w:val="18"/>
                <w:vertAlign w:val="superscript"/>
              </w:rPr>
              <w:t>-1</w:t>
            </w:r>
            <w:r w:rsidRPr="00F125F8">
              <w:rPr>
                <w:sz w:val="18"/>
                <w:szCs w:val="18"/>
              </w:rPr>
              <w:t>]</w:t>
            </w:r>
          </w:p>
        </w:tc>
      </w:tr>
      <w:tr w:rsidR="002B4767" w:rsidRPr="00BD6A7A" w:rsidTr="00B37EF6">
        <w:tc>
          <w:tcPr>
            <w:tcW w:w="1384" w:type="dxa"/>
          </w:tcPr>
          <w:p w:rsidR="002B4767" w:rsidRPr="00F125F8" w:rsidRDefault="002B4767" w:rsidP="007D6CCD">
            <w:pPr>
              <w:rPr>
                <w:sz w:val="18"/>
                <w:szCs w:val="18"/>
              </w:rPr>
            </w:pPr>
            <w:r w:rsidRPr="00F125F8">
              <w:rPr>
                <w:sz w:val="18"/>
                <w:szCs w:val="18"/>
              </w:rPr>
              <w:t>GRACE</w:t>
            </w:r>
          </w:p>
        </w:tc>
        <w:tc>
          <w:tcPr>
            <w:tcW w:w="2835" w:type="dxa"/>
          </w:tcPr>
          <w:p w:rsidR="002B4767" w:rsidRPr="00F125F8" w:rsidRDefault="002B4767" w:rsidP="007D6CCD">
            <w:pPr>
              <w:rPr>
                <w:sz w:val="18"/>
                <w:szCs w:val="18"/>
              </w:rPr>
            </w:pPr>
            <w:r w:rsidRPr="00F125F8">
              <w:rPr>
                <w:sz w:val="18"/>
                <w:szCs w:val="18"/>
              </w:rPr>
              <w:t>GRACE mass deviation</w:t>
            </w:r>
          </w:p>
        </w:tc>
        <w:tc>
          <w:tcPr>
            <w:tcW w:w="3686" w:type="dxa"/>
          </w:tcPr>
          <w:p w:rsidR="002B4767" w:rsidRPr="00F125F8" w:rsidRDefault="002B4767" w:rsidP="007D6CCD">
            <w:pPr>
              <w:rPr>
                <w:sz w:val="18"/>
                <w:szCs w:val="18"/>
              </w:rPr>
            </w:pPr>
            <w:r w:rsidRPr="00F125F8">
              <w:rPr>
                <w:sz w:val="18"/>
                <w:szCs w:val="18"/>
              </w:rPr>
              <w:t>mass density in equivalent water height  [mm]</w:t>
            </w:r>
          </w:p>
        </w:tc>
      </w:tr>
      <w:tr w:rsidR="002B4767" w:rsidRPr="00BD6A7A" w:rsidTr="00B37EF6">
        <w:tc>
          <w:tcPr>
            <w:tcW w:w="1384" w:type="dxa"/>
          </w:tcPr>
          <w:p w:rsidR="002B4767" w:rsidRPr="00F125F8" w:rsidRDefault="002B4767" w:rsidP="007D6CCD">
            <w:pPr>
              <w:rPr>
                <w:sz w:val="18"/>
                <w:szCs w:val="18"/>
              </w:rPr>
            </w:pPr>
            <w:r w:rsidRPr="00F125F8">
              <w:rPr>
                <w:sz w:val="18"/>
                <w:szCs w:val="18"/>
              </w:rPr>
              <w:t>GIEMS</w:t>
            </w:r>
          </w:p>
        </w:tc>
        <w:tc>
          <w:tcPr>
            <w:tcW w:w="2835" w:type="dxa"/>
          </w:tcPr>
          <w:p w:rsidR="002B4767" w:rsidRPr="00F125F8" w:rsidRDefault="002B4767" w:rsidP="007D6CCD">
            <w:pPr>
              <w:rPr>
                <w:sz w:val="18"/>
                <w:szCs w:val="18"/>
              </w:rPr>
            </w:pPr>
            <w:r w:rsidRPr="00F125F8">
              <w:rPr>
                <w:sz w:val="18"/>
                <w:szCs w:val="18"/>
              </w:rPr>
              <w:t>Flood area</w:t>
            </w:r>
          </w:p>
        </w:tc>
        <w:tc>
          <w:tcPr>
            <w:tcW w:w="3686" w:type="dxa"/>
          </w:tcPr>
          <w:p w:rsidR="002B4767" w:rsidRPr="00F125F8" w:rsidRDefault="002B4767" w:rsidP="007D6CCD">
            <w:pPr>
              <w:rPr>
                <w:sz w:val="18"/>
                <w:szCs w:val="18"/>
              </w:rPr>
            </w:pPr>
            <w:r w:rsidRPr="00F125F8">
              <w:rPr>
                <w:sz w:val="18"/>
                <w:szCs w:val="18"/>
              </w:rPr>
              <w:t>area  [km</w:t>
            </w:r>
            <w:r w:rsidRPr="00F125F8">
              <w:rPr>
                <w:sz w:val="18"/>
                <w:szCs w:val="18"/>
                <w:vertAlign w:val="superscript"/>
              </w:rPr>
              <w:t>2</w:t>
            </w:r>
            <w:r w:rsidRPr="00F125F8">
              <w:rPr>
                <w:sz w:val="18"/>
                <w:szCs w:val="18"/>
              </w:rPr>
              <w:t>]</w:t>
            </w:r>
          </w:p>
        </w:tc>
      </w:tr>
      <w:tr w:rsidR="002B4767" w:rsidRPr="00BD6A7A" w:rsidTr="00B37EF6">
        <w:tc>
          <w:tcPr>
            <w:tcW w:w="1384" w:type="dxa"/>
          </w:tcPr>
          <w:p w:rsidR="002B4767" w:rsidRPr="00F125F8" w:rsidRDefault="002B4767" w:rsidP="007D6CCD">
            <w:pPr>
              <w:rPr>
                <w:sz w:val="18"/>
                <w:szCs w:val="18"/>
              </w:rPr>
            </w:pPr>
            <w:r w:rsidRPr="00F125F8">
              <w:rPr>
                <w:sz w:val="18"/>
                <w:szCs w:val="18"/>
              </w:rPr>
              <w:lastRenderedPageBreak/>
              <w:t>Prefix “d”</w:t>
            </w:r>
          </w:p>
        </w:tc>
        <w:tc>
          <w:tcPr>
            <w:tcW w:w="2835" w:type="dxa"/>
          </w:tcPr>
          <w:p w:rsidR="002B4767" w:rsidRPr="00F125F8" w:rsidDel="00B6516F" w:rsidRDefault="002B4767" w:rsidP="00B6516F">
            <w:pPr>
              <w:rPr>
                <w:del w:id="149" w:author="Johannes Riegger" w:date="2018-06-12T09:12:00Z"/>
                <w:sz w:val="18"/>
                <w:szCs w:val="18"/>
              </w:rPr>
            </w:pPr>
            <w:r w:rsidRPr="00F125F8">
              <w:rPr>
                <w:sz w:val="18"/>
                <w:szCs w:val="18"/>
              </w:rPr>
              <w:t xml:space="preserve">indicates signal deviations </w:t>
            </w:r>
          </w:p>
          <w:p w:rsidR="002B4767" w:rsidRPr="00F125F8" w:rsidRDefault="002B4767" w:rsidP="00F125F8">
            <w:pPr>
              <w:jc w:val="left"/>
              <w:rPr>
                <w:sz w:val="18"/>
                <w:szCs w:val="18"/>
              </w:rPr>
            </w:pPr>
            <w:r w:rsidRPr="00F125F8">
              <w:rPr>
                <w:sz w:val="18"/>
                <w:szCs w:val="18"/>
              </w:rPr>
              <w:t>from long term mean</w:t>
            </w:r>
            <w:ins w:id="150" w:author="Johannes Riegger" w:date="2018-06-12T09:13:00Z">
              <w:r w:rsidRPr="00F125F8">
                <w:rPr>
                  <w:sz w:val="18"/>
                  <w:szCs w:val="18"/>
                </w:rPr>
                <w:t xml:space="preserve"> </w:t>
              </w:r>
            </w:ins>
            <w:ins w:id="151" w:author="Johannes Riegger" w:date="2018-06-12T09:12:00Z">
              <w:r w:rsidRPr="00F125F8">
                <w:rPr>
                  <w:sz w:val="18"/>
                  <w:szCs w:val="18"/>
                </w:rPr>
                <w:t xml:space="preserve"> (anomalies)</w:t>
              </w:r>
            </w:ins>
          </w:p>
        </w:tc>
        <w:tc>
          <w:tcPr>
            <w:tcW w:w="3686" w:type="dxa"/>
          </w:tcPr>
          <w:p w:rsidR="002B4767" w:rsidRPr="00F125F8" w:rsidRDefault="002B4767" w:rsidP="007D6CCD">
            <w:pPr>
              <w:rPr>
                <w:sz w:val="18"/>
                <w:szCs w:val="18"/>
              </w:rPr>
            </w:pPr>
          </w:p>
        </w:tc>
      </w:tr>
      <w:tr w:rsidR="002B4767" w:rsidRPr="00BD6A7A" w:rsidTr="00B37EF6">
        <w:tc>
          <w:tcPr>
            <w:tcW w:w="1384" w:type="dxa"/>
          </w:tcPr>
          <w:p w:rsidR="002B4767" w:rsidRPr="00F125F8" w:rsidRDefault="002B4767" w:rsidP="007D6CCD">
            <w:pPr>
              <w:rPr>
                <w:sz w:val="18"/>
                <w:szCs w:val="18"/>
              </w:rPr>
            </w:pPr>
            <w:r w:rsidRPr="00F125F8">
              <w:rPr>
                <w:sz w:val="18"/>
                <w:szCs w:val="18"/>
              </w:rPr>
              <w:t>Suffix “m”</w:t>
            </w:r>
          </w:p>
        </w:tc>
        <w:tc>
          <w:tcPr>
            <w:tcW w:w="2835" w:type="dxa"/>
          </w:tcPr>
          <w:p w:rsidR="002B4767" w:rsidRPr="00F125F8" w:rsidRDefault="002B4767" w:rsidP="007D6CCD">
            <w:pPr>
              <w:rPr>
                <w:sz w:val="18"/>
                <w:szCs w:val="18"/>
              </w:rPr>
            </w:pPr>
            <w:r w:rsidRPr="00F125F8">
              <w:rPr>
                <w:sz w:val="18"/>
                <w:szCs w:val="18"/>
              </w:rPr>
              <w:t>indicates mean values on the intervals</w:t>
            </w:r>
          </w:p>
        </w:tc>
        <w:tc>
          <w:tcPr>
            <w:tcW w:w="3686" w:type="dxa"/>
          </w:tcPr>
          <w:p w:rsidR="002B4767" w:rsidRPr="00F125F8" w:rsidRDefault="002B4767" w:rsidP="007D6CCD">
            <w:pPr>
              <w:rPr>
                <w:sz w:val="18"/>
                <w:szCs w:val="18"/>
              </w:rPr>
            </w:pPr>
          </w:p>
        </w:tc>
      </w:tr>
    </w:tbl>
    <w:p w:rsidR="002B4767" w:rsidRDefault="002B4767" w:rsidP="00354989">
      <w:pPr>
        <w:spacing w:before="120"/>
      </w:pPr>
      <w:r>
        <w:t>Table</w:t>
      </w:r>
      <w:r w:rsidRPr="004E003C">
        <w:t>.</w:t>
      </w:r>
      <w:r>
        <w:t>1</w:t>
      </w:r>
      <w:r w:rsidRPr="004E003C">
        <w:t xml:space="preserve">: </w:t>
      </w:r>
      <w:r>
        <w:t>Abbreviations in the mathematical descriptions:</w:t>
      </w:r>
    </w:p>
    <w:p w:rsidR="002B4767" w:rsidRDefault="002B4767" w:rsidP="007D6CCD"/>
    <w:p w:rsidR="002B4767" w:rsidRDefault="002B4767" w:rsidP="007D6CCD">
      <w:r w:rsidRPr="004E003C">
        <w:t>The total system behaviour is described by two balance equations :</w:t>
      </w:r>
    </w:p>
    <w:p w:rsidR="002B4767" w:rsidRPr="004E003C" w:rsidRDefault="002B4767" w:rsidP="007D6CCD"/>
    <w:p w:rsidR="002B4767" w:rsidRPr="004E003C" w:rsidRDefault="002B4767" w:rsidP="007D6CCD">
      <w:r w:rsidRPr="004E003C">
        <w:t>1.</w:t>
      </w:r>
      <w:r w:rsidRPr="004E003C">
        <w:tab/>
      </w:r>
      <w:r>
        <w:t>catchment</w:t>
      </w:r>
      <w:r w:rsidRPr="004E003C">
        <w:t xml:space="preserve"> </w:t>
      </w:r>
      <w:r>
        <w:t>storage</w:t>
      </w:r>
      <w:r w:rsidRPr="004E003C">
        <w:t xml:space="preserve">  </w:t>
      </w:r>
      <w:r w:rsidRPr="001D244F">
        <w:rPr>
          <w:rFonts w:ascii="Arial" w:hAnsi="Arial" w:cs="Arial"/>
          <w:position w:val="-30"/>
        </w:rPr>
        <w:object w:dxaOrig="4300" w:dyaOrig="680">
          <v:shape id="_x0000_i1029" type="#_x0000_t75" style="width:200.2pt;height:30pt" o:ole="">
            <v:imagedata r:id="rId14" o:title=""/>
          </v:shape>
          <o:OLEObject Type="Embed" ProgID="Equation.3" ShapeID="_x0000_i1029" DrawAspect="Content" ObjectID="_1590569175" r:id="rId15"/>
        </w:object>
      </w:r>
      <w:r w:rsidRPr="004E003C">
        <w:tab/>
        <w:t xml:space="preserve">with </w:t>
      </w:r>
      <w:r w:rsidRPr="004E003C">
        <w:rPr>
          <w:rFonts w:ascii="Arial" w:hAnsi="Arial" w:cs="Arial"/>
          <w:position w:val="-30"/>
        </w:rPr>
        <w:object w:dxaOrig="1800" w:dyaOrig="680">
          <v:shape id="_x0000_i1030" type="#_x0000_t75" style="width:81.8pt;height:30pt" o:ole="">
            <v:imagedata r:id="rId16" o:title=""/>
          </v:shape>
          <o:OLEObject Type="Embed" ProgID="Equation.3" ShapeID="_x0000_i1030" DrawAspect="Content" ObjectID="_1590569176" r:id="rId17"/>
        </w:object>
      </w:r>
      <w:r w:rsidRPr="004E003C">
        <w:rPr>
          <w:rFonts w:ascii="Arial" w:hAnsi="Arial" w:cs="Arial"/>
        </w:rPr>
        <w:tab/>
      </w:r>
      <w:r w:rsidRPr="004E003C">
        <w:tab/>
        <w:t>(4) (5)</w:t>
      </w:r>
    </w:p>
    <w:p w:rsidR="002B4767" w:rsidRDefault="002B4767" w:rsidP="007D6CCD">
      <w:r w:rsidRPr="004E003C">
        <w:t>2.</w:t>
      </w:r>
      <w:r w:rsidRPr="004E003C">
        <w:tab/>
      </w:r>
      <w:r>
        <w:t>river</w:t>
      </w:r>
      <w:r w:rsidRPr="004E003C">
        <w:t xml:space="preserve"> </w:t>
      </w:r>
      <w:r>
        <w:t>storage</w:t>
      </w:r>
      <w:r w:rsidRPr="004E003C">
        <w:t xml:space="preserve">  </w:t>
      </w:r>
      <w:r w:rsidRPr="001D244F">
        <w:rPr>
          <w:rFonts w:ascii="Arial" w:hAnsi="Arial" w:cs="Arial"/>
          <w:position w:val="-30"/>
        </w:rPr>
        <w:object w:dxaOrig="4420" w:dyaOrig="680">
          <v:shape id="_x0000_i1031" type="#_x0000_t75" style="width:219.25pt;height:33.25pt" o:ole="">
            <v:imagedata r:id="rId18" o:title=""/>
          </v:shape>
          <o:OLEObject Type="Embed" ProgID="Equation.3" ShapeID="_x0000_i1031" DrawAspect="Content" ObjectID="_1590569177" r:id="rId19"/>
        </w:object>
      </w:r>
      <w:r w:rsidRPr="004E003C">
        <w:rPr>
          <w:rFonts w:ascii="Arial" w:hAnsi="Arial" w:cs="Arial"/>
        </w:rPr>
        <w:tab/>
      </w:r>
      <w:r w:rsidRPr="004E003C">
        <w:t xml:space="preserve">with </w:t>
      </w:r>
      <w:r w:rsidRPr="004E003C">
        <w:rPr>
          <w:rFonts w:ascii="Arial" w:hAnsi="Arial" w:cs="Arial"/>
          <w:position w:val="-30"/>
        </w:rPr>
        <w:object w:dxaOrig="1840" w:dyaOrig="680">
          <v:shape id="_x0000_i1032" type="#_x0000_t75" style="width:84pt;height:30pt" o:ole="">
            <v:imagedata r:id="rId20" o:title=""/>
          </v:shape>
          <o:OLEObject Type="Embed" ProgID="Equation.3" ShapeID="_x0000_i1032" DrawAspect="Content" ObjectID="_1590569178" r:id="rId21"/>
        </w:object>
      </w:r>
      <w:r w:rsidRPr="004E003C">
        <w:rPr>
          <w:rFonts w:ascii="Arial" w:hAnsi="Arial" w:cs="Arial"/>
        </w:rPr>
        <w:tab/>
      </w:r>
      <w:r w:rsidRPr="004E003C">
        <w:rPr>
          <w:rFonts w:ascii="Arial" w:hAnsi="Arial" w:cs="Arial"/>
        </w:rPr>
        <w:tab/>
      </w:r>
      <w:r w:rsidRPr="004E003C">
        <w:t>(6) (7)</w:t>
      </w:r>
    </w:p>
    <w:p w:rsidR="002B4767" w:rsidRPr="004E003C" w:rsidRDefault="002B4767" w:rsidP="007D6CCD"/>
    <w:p w:rsidR="002B4767" w:rsidRPr="004E003C" w:rsidRDefault="002B4767" w:rsidP="007D6CCD">
      <w:r w:rsidRPr="004E003C">
        <w:t>with a proportional R-S relationship for hydraulically coupled storages. N denotes the recharge as input, R</w:t>
      </w:r>
      <w:r w:rsidRPr="004E003C">
        <w:rPr>
          <w:vertAlign w:val="subscript"/>
        </w:rPr>
        <w:t>C</w:t>
      </w:r>
      <w:r w:rsidRPr="004E003C">
        <w:t xml:space="preserve"> the catchment runoff from the catchment storage M</w:t>
      </w:r>
      <w:r w:rsidRPr="004E003C">
        <w:rPr>
          <w:vertAlign w:val="subscript"/>
        </w:rPr>
        <w:t>C</w:t>
      </w:r>
      <w:r w:rsidRPr="004E003C">
        <w:t>, which cannot be measured directly on large spatial scales, and R</w:t>
      </w:r>
      <w:r w:rsidRPr="004E003C">
        <w:rPr>
          <w:vertAlign w:val="subscript"/>
        </w:rPr>
        <w:t>R</w:t>
      </w:r>
      <w:r w:rsidRPr="004E003C">
        <w:t xml:space="preserve"> the river runoff from the river network storage M</w:t>
      </w:r>
      <w:r w:rsidRPr="004E003C">
        <w:rPr>
          <w:vertAlign w:val="subscript"/>
        </w:rPr>
        <w:t>R</w:t>
      </w:r>
      <w:r w:rsidRPr="004E003C">
        <w:t xml:space="preserve"> which can be measured at discharge gauging stations. </w:t>
      </w:r>
    </w:p>
    <w:p w:rsidR="002B4767" w:rsidRPr="004E003C" w:rsidRDefault="002B4767" w:rsidP="007D6CCD">
      <w:r w:rsidRPr="004E003C">
        <w:t>The water balance equation, Eq.(4), for the catchment is generally solved by:</w:t>
      </w:r>
    </w:p>
    <w:p w:rsidR="002B4767" w:rsidRPr="004E003C" w:rsidRDefault="002B4767" w:rsidP="007D6CCD">
      <w:r w:rsidRPr="004E003C">
        <w:rPr>
          <w:rFonts w:ascii="Arial" w:hAnsi="Arial" w:cs="Arial"/>
          <w:position w:val="-34"/>
        </w:rPr>
        <w:object w:dxaOrig="4440" w:dyaOrig="820">
          <v:shape id="_x0000_i1033" type="#_x0000_t75" style="width:231.25pt;height:42pt" o:ole="">
            <v:imagedata r:id="rId22" o:title=""/>
          </v:shape>
          <o:OLEObject Type="Embed" ProgID="Equation.3" ShapeID="_x0000_i1033" DrawAspect="Content" ObjectID="_1590569179" r:id="rId23"/>
        </w:object>
      </w:r>
      <w:r w:rsidRPr="004E003C">
        <w:tab/>
      </w:r>
      <w:r w:rsidRPr="004E003C">
        <w:tab/>
        <w:t xml:space="preserve"> </w:t>
      </w:r>
      <w:r w:rsidRPr="004E003C">
        <w:tab/>
      </w:r>
      <w:r w:rsidRPr="004E003C">
        <w:tab/>
      </w:r>
      <w:r w:rsidRPr="004E003C">
        <w:tab/>
      </w:r>
      <w:r w:rsidRPr="004E003C">
        <w:tab/>
      </w:r>
      <w:r w:rsidRPr="004E003C">
        <w:tab/>
        <w:t>(8)</w:t>
      </w:r>
    </w:p>
    <w:p w:rsidR="002B4767" w:rsidRPr="004E003C" w:rsidRDefault="002B4767" w:rsidP="007D6CCD">
      <w:r w:rsidRPr="004E003C">
        <w:t xml:space="preserve">where </w:t>
      </w:r>
      <w:r w:rsidRPr="004E003C">
        <w:rPr>
          <w:rFonts w:ascii="Arial" w:hAnsi="Arial" w:cs="Arial"/>
        </w:rPr>
        <w:t>M</w:t>
      </w:r>
      <w:r w:rsidRPr="004E003C">
        <w:rPr>
          <w:rFonts w:ascii="Arial" w:hAnsi="Arial" w:cs="Arial"/>
          <w:vertAlign w:val="subscript"/>
        </w:rPr>
        <w:t>C</w:t>
      </w:r>
      <w:r w:rsidRPr="004E003C">
        <w:rPr>
          <w:rFonts w:ascii="Arial" w:hAnsi="Arial" w:cs="Arial"/>
        </w:rPr>
        <w:t>(t</w:t>
      </w:r>
      <w:r w:rsidRPr="004E003C">
        <w:rPr>
          <w:rFonts w:ascii="Arial" w:hAnsi="Arial" w:cs="Arial"/>
          <w:vertAlign w:val="subscript"/>
        </w:rPr>
        <w:t>0</w:t>
      </w:r>
      <w:r w:rsidRPr="004E003C">
        <w:rPr>
          <w:rFonts w:ascii="Arial" w:hAnsi="Arial" w:cs="Arial"/>
        </w:rPr>
        <w:t>)</w:t>
      </w:r>
      <w:r w:rsidRPr="004E003C">
        <w:t xml:space="preserve"> is the initial condition and N(w) the time dependent recharge.</w:t>
      </w:r>
    </w:p>
    <w:p w:rsidR="002B4767" w:rsidRPr="004E003C" w:rsidRDefault="002B4767" w:rsidP="007D6CCD"/>
    <w:p w:rsidR="002B4767" w:rsidRPr="004E003C" w:rsidRDefault="002B4767" w:rsidP="007D6CCD">
      <w:r w:rsidRPr="004E003C">
        <w:t xml:space="preserve">For recharge N(t) being given with a certain temporal resolution </w:t>
      </w:r>
      <w:r>
        <w:t xml:space="preserve"> in time units</w:t>
      </w:r>
      <w:r w:rsidRPr="004E003C">
        <w:t xml:space="preserve"> or by periods of piecewise constant values and arbitrary length (stress periods) the recharge time series can be described as :</w:t>
      </w:r>
    </w:p>
    <w:p w:rsidR="002B4767" w:rsidRPr="004E003C" w:rsidRDefault="002B4767" w:rsidP="007D6CCD">
      <w:r w:rsidRPr="004E003C">
        <w:rPr>
          <w:rFonts w:ascii="Arial" w:hAnsi="Arial" w:cs="Arial"/>
          <w:position w:val="-28"/>
        </w:rPr>
        <w:object w:dxaOrig="2140" w:dyaOrig="680">
          <v:shape id="_x0000_i1034" type="#_x0000_t75" style="width:104.75pt;height:33.25pt" o:ole="">
            <v:imagedata r:id="rId24" o:title=""/>
          </v:shape>
          <o:OLEObject Type="Embed" ProgID="Equation.3" ShapeID="_x0000_i1034" DrawAspect="Content" ObjectID="_1590569180" r:id="rId25"/>
        </w:object>
      </w:r>
      <w:r w:rsidRPr="004E003C">
        <w:t xml:space="preserve">   with   </w:t>
      </w:r>
      <w:r w:rsidRPr="004E003C">
        <w:rPr>
          <w:rFonts w:ascii="Arial" w:hAnsi="Arial" w:cs="Arial"/>
          <w:position w:val="-20"/>
        </w:rPr>
        <w:object w:dxaOrig="2380" w:dyaOrig="480">
          <v:shape id="_x0000_i1035" type="#_x0000_t75" style="width:117.8pt;height:24.55pt" o:ole="">
            <v:imagedata r:id="rId26" o:title=""/>
          </v:shape>
          <o:OLEObject Type="Embed" ProgID="Equation.3" ShapeID="_x0000_i1035" DrawAspect="Content" ObjectID="_1590569181" r:id="rId27"/>
        </w:object>
      </w:r>
      <w:r w:rsidRPr="004E003C">
        <w:t xml:space="preserve">      for each interval </w:t>
      </w:r>
      <w:r w:rsidRPr="004E003C">
        <w:rPr>
          <w:rFonts w:ascii="Arial" w:hAnsi="Arial" w:cs="Arial"/>
          <w:position w:val="-10"/>
        </w:rPr>
        <w:object w:dxaOrig="460" w:dyaOrig="279">
          <v:shape id="_x0000_i1036" type="#_x0000_t75" style="width:31.65pt;height:18pt" o:ole="">
            <v:imagedata r:id="rId28" o:title=""/>
          </v:shape>
          <o:OLEObject Type="Embed" ProgID="Equation.3" ShapeID="_x0000_i1036" DrawAspect="Content" ObjectID="_1590569182" r:id="rId29"/>
        </w:object>
      </w:r>
      <w:r w:rsidRPr="004E003C">
        <w:t xml:space="preserve"> </w:t>
      </w:r>
      <w:r w:rsidRPr="004E003C">
        <w:tab/>
      </w:r>
      <w:r w:rsidRPr="004E003C">
        <w:tab/>
      </w:r>
      <w:r w:rsidRPr="004E003C">
        <w:tab/>
        <w:t>(9)</w:t>
      </w:r>
    </w:p>
    <w:p w:rsidR="002B4767" w:rsidRPr="004E003C" w:rsidRDefault="002B4767" w:rsidP="007D6CCD"/>
    <w:p w:rsidR="002B4767" w:rsidRPr="004E003C" w:rsidRDefault="002B4767" w:rsidP="007D6CCD">
      <w:r w:rsidRPr="004E003C">
        <w:t xml:space="preserve">For calculation convenience Eq. (8) can be solved successively for each stress period using the values at the end of the last period as starting value, which leads to the piecewise analytical solution for catchment mass for a time </w:t>
      </w:r>
      <w:r w:rsidRPr="004E003C">
        <w:rPr>
          <w:rFonts w:ascii="Arial" w:hAnsi="Arial" w:cs="Arial"/>
          <w:position w:val="-10"/>
        </w:rPr>
        <w:object w:dxaOrig="680" w:dyaOrig="279">
          <v:shape id="_x0000_i1037" type="#_x0000_t75" style="width:47.45pt;height:18pt" o:ole="">
            <v:imagedata r:id="rId30" o:title=""/>
          </v:shape>
          <o:OLEObject Type="Embed" ProgID="Equation.3" ShapeID="_x0000_i1037" DrawAspect="Content" ObjectID="_1590569183" r:id="rId31"/>
        </w:object>
      </w:r>
      <w:r w:rsidRPr="004E003C">
        <w:t xml:space="preserve"> in stress period </w:t>
      </w:r>
      <w:r w:rsidRPr="004E003C">
        <w:rPr>
          <w:vertAlign w:val="subscript"/>
        </w:rPr>
        <w:t>i+1</w:t>
      </w:r>
      <w:r w:rsidRPr="004E003C">
        <w:t xml:space="preserve"> :</w:t>
      </w:r>
    </w:p>
    <w:p w:rsidR="002B4767" w:rsidRPr="004E003C" w:rsidRDefault="002B4767" w:rsidP="007D6CCD">
      <w:r w:rsidRPr="004E003C">
        <w:rPr>
          <w:rFonts w:ascii="Arial" w:hAnsi="Arial" w:cs="Arial"/>
          <w:position w:val="-38"/>
        </w:rPr>
        <w:object w:dxaOrig="4760" w:dyaOrig="880">
          <v:shape id="_x0000_i1038" type="#_x0000_t75" style="width:247.65pt;height:45.25pt" o:ole="">
            <v:imagedata r:id="rId32" o:title=""/>
          </v:shape>
          <o:OLEObject Type="Embed" ProgID="Equation.3" ShapeID="_x0000_i1038" DrawAspect="Content" ObjectID="_1590569184" r:id="rId33"/>
        </w:object>
      </w:r>
      <w:r w:rsidRPr="004E003C">
        <w:t xml:space="preserve"> </w:t>
      </w:r>
      <w:r w:rsidRPr="004E003C">
        <w:tab/>
        <w:t xml:space="preserve"> :</w:t>
      </w:r>
      <w:r w:rsidRPr="004E003C">
        <w:tab/>
      </w:r>
      <w:r w:rsidRPr="004E003C">
        <w:tab/>
      </w:r>
      <w:r w:rsidRPr="004E003C">
        <w:tab/>
      </w:r>
      <w:r w:rsidRPr="004E003C">
        <w:tab/>
      </w:r>
      <w:r w:rsidRPr="004E003C">
        <w:tab/>
        <w:t>(10)</w:t>
      </w:r>
    </w:p>
    <w:p w:rsidR="002B4767" w:rsidRPr="004E003C" w:rsidRDefault="002B4767" w:rsidP="007D6CCD">
      <w:r w:rsidRPr="004E003C">
        <w:lastRenderedPageBreak/>
        <w:t>The respective catchment runoff R</w:t>
      </w:r>
      <w:r w:rsidRPr="004E003C">
        <w:rPr>
          <w:vertAlign w:val="subscript"/>
        </w:rPr>
        <w:t>C</w:t>
      </w:r>
      <w:r w:rsidRPr="004E003C">
        <w:t xml:space="preserve"> from Eq. (5) and Eq. (10) is used as input for the river network water balance, Eq.(6), and leads to the general solution for the river network storage M</w:t>
      </w:r>
      <w:r w:rsidRPr="004E003C">
        <w:rPr>
          <w:vertAlign w:val="subscript"/>
        </w:rPr>
        <w:t>R</w:t>
      </w:r>
      <w:r w:rsidRPr="004E003C">
        <w:t xml:space="preserve"> :</w:t>
      </w:r>
    </w:p>
    <w:p w:rsidR="002B4767" w:rsidRPr="004E003C" w:rsidRDefault="002B4767" w:rsidP="007D6CCD">
      <w:r w:rsidRPr="004E003C">
        <w:rPr>
          <w:rFonts w:ascii="Arial" w:hAnsi="Arial" w:cs="Arial"/>
          <w:position w:val="-34"/>
        </w:rPr>
        <w:object w:dxaOrig="4560" w:dyaOrig="800">
          <v:shape id="_x0000_i1039" type="#_x0000_t75" style="width:248.2pt;height:44.2pt" o:ole="">
            <v:imagedata r:id="rId34" o:title=""/>
          </v:shape>
          <o:OLEObject Type="Embed" ProgID="Equation.3" ShapeID="_x0000_i1039" DrawAspect="Content" ObjectID="_1590569185" r:id="rId35"/>
        </w:object>
      </w:r>
      <w:r w:rsidRPr="004E003C">
        <w:tab/>
        <w:t xml:space="preserve"> </w:t>
      </w:r>
      <w:r w:rsidRPr="004E003C">
        <w:tab/>
      </w:r>
      <w:r w:rsidRPr="004E003C">
        <w:tab/>
      </w:r>
      <w:r w:rsidRPr="004E003C">
        <w:tab/>
      </w:r>
      <w:r w:rsidRPr="004E003C">
        <w:tab/>
      </w:r>
      <w:r w:rsidRPr="004E003C">
        <w:tab/>
      </w:r>
      <w:r w:rsidRPr="004E003C">
        <w:tab/>
        <w:t>(11)</w:t>
      </w:r>
    </w:p>
    <w:p w:rsidR="002B4767" w:rsidRPr="004E003C" w:rsidRDefault="002B4767" w:rsidP="007D6CCD">
      <w:r w:rsidRPr="004E003C">
        <w:t xml:space="preserve">and the iterative solutions for time </w:t>
      </w:r>
      <w:r w:rsidRPr="004E003C">
        <w:rPr>
          <w:rFonts w:ascii="Arial" w:hAnsi="Arial" w:cs="Arial"/>
          <w:position w:val="-10"/>
        </w:rPr>
        <w:object w:dxaOrig="680" w:dyaOrig="279">
          <v:shape id="_x0000_i1040" type="#_x0000_t75" style="width:43.65pt;height:17.45pt" o:ole="">
            <v:imagedata r:id="rId30" o:title=""/>
          </v:shape>
          <o:OLEObject Type="Embed" ProgID="Equation.3" ShapeID="_x0000_i1040" DrawAspect="Content" ObjectID="_1590569186" r:id="rId36"/>
        </w:object>
      </w:r>
      <w:r w:rsidRPr="004E003C">
        <w:t xml:space="preserve">  in stress period </w:t>
      </w:r>
      <w:r w:rsidRPr="004E003C">
        <w:rPr>
          <w:vertAlign w:val="subscript"/>
        </w:rPr>
        <w:t>i+1</w:t>
      </w:r>
      <w:r w:rsidRPr="004E003C">
        <w:t xml:space="preserve"> :</w:t>
      </w:r>
    </w:p>
    <w:p w:rsidR="002B4767" w:rsidRPr="004E003C" w:rsidRDefault="002B4767" w:rsidP="007D6CCD">
      <w:r w:rsidRPr="004E003C">
        <w:rPr>
          <w:position w:val="-46"/>
        </w:rPr>
        <w:object w:dxaOrig="9980" w:dyaOrig="960">
          <v:shape id="_x0000_i1041" type="#_x0000_t75" style="width:468.55pt;height:45.25pt" o:ole="">
            <v:imagedata r:id="rId37" o:title=""/>
          </v:shape>
          <o:OLEObject Type="Embed" ProgID="Equation.3" ShapeID="_x0000_i1041" DrawAspect="Content" ObjectID="_1590569187" r:id="rId38"/>
        </w:object>
      </w:r>
      <w:r w:rsidRPr="004E003C">
        <w:t xml:space="preserve"> </w:t>
      </w:r>
      <w:del w:id="152" w:author="Angelika" w:date="2018-06-15T10:02:00Z">
        <w:r w:rsidRPr="004E003C" w:rsidDel="008A1595">
          <w:tab/>
        </w:r>
      </w:del>
      <w:ins w:id="153" w:author="Angelika" w:date="2018-06-15T10:02:00Z">
        <w:r>
          <w:t xml:space="preserve">    </w:t>
        </w:r>
      </w:ins>
      <w:r w:rsidRPr="004E003C">
        <w:t>(12)</w:t>
      </w:r>
    </w:p>
    <w:p w:rsidR="002B4767" w:rsidRDefault="002B4767" w:rsidP="007D6CCD"/>
    <w:p w:rsidR="002B4767" w:rsidRPr="004E003C" w:rsidRDefault="002B4767" w:rsidP="007D6CCD">
      <w:r w:rsidRPr="004E003C">
        <w:t>The total mass M</w:t>
      </w:r>
      <w:r w:rsidRPr="004E003C">
        <w:rPr>
          <w:vertAlign w:val="subscript"/>
        </w:rPr>
        <w:t>T</w:t>
      </w:r>
      <w:r w:rsidRPr="004E003C">
        <w:t xml:space="preserve"> is then given by :</w:t>
      </w:r>
      <w:r w:rsidRPr="004E003C">
        <w:rPr>
          <w:rFonts w:ascii="Arial" w:hAnsi="Arial" w:cs="Arial"/>
        </w:rPr>
        <w:t xml:space="preserve"> </w:t>
      </w:r>
      <w:r w:rsidRPr="004E003C">
        <w:rPr>
          <w:rFonts w:ascii="Arial" w:hAnsi="Arial" w:cs="Arial"/>
          <w:position w:val="-12"/>
        </w:rPr>
        <w:object w:dxaOrig="1640" w:dyaOrig="380">
          <v:shape id="_x0000_i1042" type="#_x0000_t75" style="width:78pt;height:17.45pt" o:ole="">
            <v:imagedata r:id="rId39" o:title=""/>
          </v:shape>
          <o:OLEObject Type="Embed" ProgID="Equation.3" ShapeID="_x0000_i1042" DrawAspect="Content" ObjectID="_1590569188" r:id="rId40"/>
        </w:object>
      </w:r>
      <w:r w:rsidRPr="004E003C">
        <w:t xml:space="preserve">. </w:t>
      </w:r>
      <w:r>
        <w:tab/>
      </w:r>
      <w:r>
        <w:tab/>
      </w:r>
      <w:r>
        <w:tab/>
      </w:r>
      <w:r>
        <w:tab/>
      </w:r>
      <w:r>
        <w:tab/>
      </w:r>
      <w:r>
        <w:tab/>
      </w:r>
      <w:r>
        <w:tab/>
        <w:t>(13)</w:t>
      </w:r>
    </w:p>
    <w:p w:rsidR="002B4767" w:rsidRPr="004E003C" w:rsidRDefault="002B4767" w:rsidP="007D6CCD">
      <w:r w:rsidRPr="004E003C">
        <w:t xml:space="preserve">The mixed term in Eq. (12) and thus the total mass are commutative in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and show a singularity at </w:t>
      </w:r>
      <w:r w:rsidRPr="004E003C">
        <w:rPr>
          <w:rFonts w:ascii="Symbol" w:hAnsi="Symbol"/>
          <w:sz w:val="22"/>
          <w:szCs w:val="22"/>
        </w:rPr>
        <w:t></w:t>
      </w:r>
      <w:r w:rsidRPr="004E003C">
        <w:rPr>
          <w:vertAlign w:val="subscript"/>
        </w:rPr>
        <w:t>C</w:t>
      </w:r>
      <w:r w:rsidRPr="004E003C">
        <w:t xml:space="preserve"> = </w:t>
      </w:r>
      <w:r w:rsidRPr="004E003C">
        <w:rPr>
          <w:rFonts w:ascii="Symbol" w:hAnsi="Symbol"/>
          <w:sz w:val="22"/>
          <w:szCs w:val="22"/>
        </w:rPr>
        <w:t></w:t>
      </w:r>
      <w:r w:rsidRPr="004E003C">
        <w:rPr>
          <w:vertAlign w:val="subscript"/>
        </w:rPr>
        <w:t>R</w:t>
      </w:r>
      <w:r w:rsidRPr="004E003C">
        <w:t xml:space="preserve"> with an asymptotic value. For </w:t>
      </w:r>
      <w:r w:rsidRPr="004E003C">
        <w:rPr>
          <w:rFonts w:ascii="Symbol" w:hAnsi="Symbol"/>
          <w:sz w:val="22"/>
          <w:szCs w:val="22"/>
        </w:rPr>
        <w:t></w:t>
      </w:r>
      <w:r w:rsidRPr="004E003C">
        <w:rPr>
          <w:vertAlign w:val="subscript"/>
        </w:rPr>
        <w:t>R</w:t>
      </w:r>
      <w:r w:rsidRPr="004E003C">
        <w:t xml:space="preserve"> &gt; </w:t>
      </w:r>
      <w:r w:rsidRPr="004E003C">
        <w:rPr>
          <w:rFonts w:ascii="Symbol" w:hAnsi="Symbol"/>
          <w:sz w:val="22"/>
          <w:szCs w:val="22"/>
        </w:rPr>
        <w:t></w:t>
      </w:r>
      <w:r w:rsidRPr="004E003C">
        <w:rPr>
          <w:vertAlign w:val="subscript"/>
        </w:rPr>
        <w:t>C</w:t>
      </w:r>
      <w:r w:rsidRPr="004E003C">
        <w:t xml:space="preserve"> solutions also exist with analogous values in total mass M</w:t>
      </w:r>
      <w:r w:rsidRPr="004E003C">
        <w:rPr>
          <w:vertAlign w:val="subscript"/>
        </w:rPr>
        <w:t>T</w:t>
      </w:r>
      <w:r w:rsidRPr="004E003C">
        <w:t xml:space="preserve"> for M</w:t>
      </w:r>
      <w:r w:rsidRPr="004E003C">
        <w:rPr>
          <w:vertAlign w:val="subscript"/>
        </w:rPr>
        <w:t xml:space="preserve">R </w:t>
      </w:r>
      <w:r w:rsidRPr="004E003C">
        <w:t xml:space="preserve"> &gt; M</w:t>
      </w:r>
      <w:r w:rsidRPr="004E003C">
        <w:rPr>
          <w:vertAlign w:val="subscript"/>
        </w:rPr>
        <w:t>C</w:t>
      </w:r>
      <w:r w:rsidRPr="004E003C">
        <w:t xml:space="preserve">. </w:t>
      </w:r>
    </w:p>
    <w:p w:rsidR="002B4767" w:rsidRPr="004E003C" w:rsidRDefault="002B4767" w:rsidP="007D6CCD"/>
    <w:p w:rsidR="002B4767" w:rsidRPr="004E003C" w:rsidRDefault="002B4767" w:rsidP="007D6CCD">
      <w:r w:rsidRPr="004E003C">
        <w:t>It has to be emphasized here, that the piecewise analytical solutions for time periods of constant recharge provide a mathematical solution for an arbitrary temporal resolution. Finite Difference solutions are limited by stability criteria        (</w:t>
      </w:r>
      <w:r w:rsidRPr="004E003C">
        <w:rPr>
          <w:lang w:val="en-US"/>
        </w:rPr>
        <w:t>t</w:t>
      </w:r>
      <w:r w:rsidRPr="004E003C">
        <w:rPr>
          <w:vertAlign w:val="subscript"/>
          <w:lang w:val="en-US"/>
        </w:rPr>
        <w:t>i+1</w:t>
      </w:r>
      <w:r w:rsidRPr="004E003C">
        <w:rPr>
          <w:lang w:val="en-US"/>
        </w:rPr>
        <w:t>-t</w:t>
      </w:r>
      <w:r w:rsidRPr="004E003C">
        <w:rPr>
          <w:vertAlign w:val="subscript"/>
          <w:lang w:val="en-US"/>
        </w:rPr>
        <w:t>i</w:t>
      </w:r>
      <w:r w:rsidRPr="004E003C">
        <w:rPr>
          <w:lang w:val="en-US"/>
        </w:rPr>
        <w:t>)&lt;</w:t>
      </w:r>
      <w:r w:rsidRPr="004E003C">
        <w:rPr>
          <w:rFonts w:ascii="Symbol" w:hAnsi="Symbol"/>
          <w:szCs w:val="20"/>
        </w:rPr>
        <w:t></w:t>
      </w:r>
      <w:r w:rsidRPr="004E003C">
        <w:rPr>
          <w:rFonts w:ascii="Symbol" w:hAnsi="Symbol"/>
          <w:szCs w:val="20"/>
        </w:rPr>
        <w:t></w:t>
      </w:r>
      <w:r w:rsidRPr="004E003C">
        <w:t>and accuracy criteria (</w:t>
      </w:r>
      <w:r w:rsidRPr="004E003C">
        <w:rPr>
          <w:lang w:val="en-US"/>
        </w:rPr>
        <w:t>t</w:t>
      </w:r>
      <w:r w:rsidRPr="004E003C">
        <w:rPr>
          <w:vertAlign w:val="subscript"/>
          <w:lang w:val="en-US"/>
        </w:rPr>
        <w:t>i+1</w:t>
      </w:r>
      <w:r w:rsidRPr="004E003C">
        <w:rPr>
          <w:lang w:val="en-US"/>
        </w:rPr>
        <w:t>-t</w:t>
      </w:r>
      <w:r w:rsidRPr="004E003C">
        <w:rPr>
          <w:vertAlign w:val="subscript"/>
          <w:lang w:val="en-US"/>
        </w:rPr>
        <w:t>i</w:t>
      </w:r>
      <w:r w:rsidRPr="004E003C">
        <w:rPr>
          <w:lang w:val="en-US"/>
        </w:rPr>
        <w:t>)&lt;</w:t>
      </w:r>
      <w:r w:rsidRPr="004E003C">
        <w:rPr>
          <w:rFonts w:ascii="Symbol" w:hAnsi="Symbol"/>
          <w:szCs w:val="20"/>
        </w:rPr>
        <w:t></w:t>
      </w:r>
      <w:r w:rsidRPr="004E003C">
        <w:rPr>
          <w:rFonts w:ascii="Symbol" w:hAnsi="Symbol"/>
          <w:szCs w:val="20"/>
        </w:rPr>
        <w:t></w:t>
      </w:r>
      <w:r w:rsidRPr="004E003C">
        <w:rPr>
          <w:rFonts w:ascii="Symbol" w:hAnsi="Symbol"/>
          <w:szCs w:val="20"/>
        </w:rPr>
        <w:t></w:t>
      </w:r>
      <w:r w:rsidRPr="004E003C">
        <w:rPr>
          <w:rFonts w:ascii="Symbol" w:hAnsi="Symbol"/>
          <w:szCs w:val="20"/>
        </w:rPr>
        <w:t></w:t>
      </w:r>
      <w:r w:rsidRPr="004E003C">
        <w:rPr>
          <w:rFonts w:ascii="Symbol" w:hAnsi="Symbol"/>
          <w:szCs w:val="20"/>
        </w:rPr>
        <w:t></w:t>
      </w:r>
      <w:r w:rsidRPr="004E003C">
        <w:rPr>
          <w:lang w:val="en-US"/>
        </w:rPr>
        <w:t xml:space="preserve"> </w:t>
      </w:r>
      <w:r w:rsidRPr="004E003C">
        <w:t xml:space="preserve">for the smallest </w:t>
      </w:r>
      <w:r w:rsidRPr="004E003C">
        <w:rPr>
          <w:rFonts w:ascii="Symbol" w:hAnsi="Symbol"/>
          <w:sz w:val="22"/>
          <w:szCs w:val="22"/>
        </w:rPr>
        <w:t></w:t>
      </w:r>
      <w:r w:rsidRPr="004E003C">
        <w:t xml:space="preserve">. Analytical solutions </w:t>
      </w:r>
      <w:del w:id="154" w:author="Johannes Riegger" w:date="2018-06-12T09:19:00Z">
        <w:r w:rsidRPr="004E003C" w:rsidDel="00B6516F">
          <w:delText>allow to calculate</w:delText>
        </w:r>
      </w:del>
      <w:ins w:id="155" w:author="Johannes R" w:date="2018-06-14T15:57:00Z">
        <w:r>
          <w:t>facilitate</w:t>
        </w:r>
      </w:ins>
      <w:ins w:id="156" w:author="Johannes Riegger" w:date="2018-06-12T09:19:00Z">
        <w:r>
          <w:t xml:space="preserve"> the calculation of</w:t>
        </w:r>
      </w:ins>
      <w:r w:rsidRPr="004E003C">
        <w:t xml:space="preserve"> the response of the river network on the time interval of constant recharge (though the time constant of the river network is much shorter than the time constant of the catchment), and thus avoid the very high temporal discretization, which otherwise would be needed for a Finite Difference scheme. </w:t>
      </w:r>
    </w:p>
    <w:p w:rsidR="002B4767" w:rsidRPr="004E003C" w:rsidRDefault="002B4767" w:rsidP="007D6CCD"/>
    <w:p w:rsidR="002B4767" w:rsidRPr="004E003C" w:rsidRDefault="002B4767" w:rsidP="007D6CCD">
      <w:r w:rsidRPr="004E003C">
        <w:t>The observables based on measurements by GRACE and discharge from gauging stations are the total mass deviation and the river runoff. GRACE observations with acceptable error are still limited to monthly values. Discharge as well as some of the meteorological inputs like precipitation, evapotranspiration or moisture flux divergence are often measured in daily values, some of the products in monthly values. For an optimal adaption to the monthly resolution of GRACE products, the approach presented here is based on monthly values but could also be applied to daily data without problems.</w:t>
      </w:r>
    </w:p>
    <w:p w:rsidR="002B4767" w:rsidRPr="004E003C" w:rsidRDefault="002B4767" w:rsidP="007D6CCD">
      <w:r w:rsidRPr="004E003C">
        <w:t>The mass values used in the calculations here are assigned to the interval boundaries while the values for monthly recharge and measured runoff are constant over the interval and temporally assigned to the centre of the interval. Thus</w:t>
      </w:r>
      <w:r>
        <w:t>,</w:t>
      </w:r>
      <w:r w:rsidRPr="004E003C">
        <w:t xml:space="preserve"> for a comparison of the calculated mass and runoff values versus the observed monthly values of GRACE and discharge the calculated values have to be averaged over the interval. As the dynamics follow an exponential behaviour the mean values cannot be taken from arithmetic averages at the interval boundaries but instead from an integral average over the interval.</w:t>
      </w:r>
    </w:p>
    <w:p w:rsidR="002B4767" w:rsidRPr="004E003C" w:rsidRDefault="002B4767" w:rsidP="007D6CCD"/>
    <w:p w:rsidR="002B4767" w:rsidRPr="004E003C" w:rsidRDefault="002B4767" w:rsidP="007D6CCD">
      <w:r w:rsidRPr="004E003C">
        <w:lastRenderedPageBreak/>
        <w:t>The mean storage mass for M</w:t>
      </w:r>
      <w:r w:rsidRPr="004E003C">
        <w:rPr>
          <w:vertAlign w:val="subscript"/>
        </w:rPr>
        <w:t>X</w:t>
      </w:r>
      <w:r w:rsidRPr="004E003C">
        <w:t xml:space="preserve"> is given for each interval </w:t>
      </w:r>
      <w:r w:rsidRPr="004E003C">
        <w:rPr>
          <w:rFonts w:ascii="Arial" w:hAnsi="Arial" w:cs="Arial"/>
          <w:position w:val="-10"/>
        </w:rPr>
        <w:object w:dxaOrig="460" w:dyaOrig="279">
          <v:shape id="_x0000_i1043" type="#_x0000_t75" style="width:26.2pt;height:17.45pt" o:ole="">
            <v:imagedata r:id="rId41" o:title=""/>
          </v:shape>
          <o:OLEObject Type="Embed" ProgID="Equation.3" ShapeID="_x0000_i1043" DrawAspect="Content" ObjectID="_1590569189" r:id="rId42"/>
        </w:object>
      </w:r>
      <w:r w:rsidRPr="004E003C">
        <w:t xml:space="preserve">  by :</w:t>
      </w:r>
    </w:p>
    <w:p w:rsidR="002B4767" w:rsidRPr="004E003C" w:rsidRDefault="002B4767" w:rsidP="007D6CCD">
      <w:r w:rsidRPr="004E003C">
        <w:rPr>
          <w:rFonts w:ascii="Arial" w:hAnsi="Arial" w:cs="Arial"/>
          <w:b/>
          <w:position w:val="-34"/>
        </w:rPr>
        <w:object w:dxaOrig="2980" w:dyaOrig="780">
          <v:shape id="_x0000_i1044" type="#_x0000_t75" style="width:158.2pt;height:39.25pt" o:ole="">
            <v:imagedata r:id="rId43" o:title=""/>
          </v:shape>
          <o:OLEObject Type="Embed" ProgID="Equation.3" ShapeID="_x0000_i1044" DrawAspect="Content" ObjectID="_1590569190" r:id="rId44"/>
        </w:object>
      </w:r>
      <w:r w:rsidRPr="004E003C">
        <w:t xml:space="preserve"> </w:t>
      </w:r>
      <w:r w:rsidRPr="004E003C">
        <w:tab/>
        <w:t xml:space="preserve"> leading to  mean runoff </w:t>
      </w:r>
      <w:r w:rsidRPr="004E003C">
        <w:tab/>
      </w:r>
      <w:r w:rsidRPr="004E003C">
        <w:rPr>
          <w:rFonts w:ascii="Arial" w:hAnsi="Arial" w:cs="Arial"/>
          <w:b/>
          <w:position w:val="-30"/>
        </w:rPr>
        <w:object w:dxaOrig="1980" w:dyaOrig="680">
          <v:shape id="_x0000_i1045" type="#_x0000_t75" style="width:85.65pt;height:29.45pt" o:ole="">
            <v:imagedata r:id="rId45" o:title=""/>
          </v:shape>
          <o:OLEObject Type="Embed" ProgID="Equation.3" ShapeID="_x0000_i1045" DrawAspect="Content" ObjectID="_1590569191" r:id="rId46"/>
        </w:object>
      </w:r>
      <w:r w:rsidRPr="004E003C">
        <w:t xml:space="preserve">  </w:t>
      </w:r>
      <w:r w:rsidRPr="004E003C">
        <w:tab/>
      </w:r>
      <w:r w:rsidRPr="004E003C">
        <w:tab/>
      </w:r>
      <w:r>
        <w:t xml:space="preserve">             </w:t>
      </w:r>
      <w:r w:rsidRPr="004E003C">
        <w:t>(1</w:t>
      </w:r>
      <w:r>
        <w:t>4) (</w:t>
      </w:r>
      <w:r w:rsidRPr="004E003C">
        <w:t>1</w:t>
      </w:r>
      <w:r>
        <w:t>5</w:t>
      </w:r>
      <w:r w:rsidRPr="004E003C">
        <w:t>)</w:t>
      </w:r>
    </w:p>
    <w:p w:rsidR="002B4767" w:rsidRPr="004E003C" w:rsidRDefault="002B4767" w:rsidP="007D6CCD">
      <w:r w:rsidRPr="004E003C">
        <w:t xml:space="preserve">i.e. mean catchment mass and runoff : </w:t>
      </w:r>
    </w:p>
    <w:p w:rsidR="002B4767" w:rsidRPr="004E003C" w:rsidRDefault="002B4767" w:rsidP="007D6CCD">
      <w:r w:rsidRPr="008A1595">
        <w:rPr>
          <w:rFonts w:ascii="Arial" w:hAnsi="Arial" w:cs="Arial"/>
          <w:b/>
          <w:position w:val="-36"/>
        </w:rPr>
        <w:object w:dxaOrig="5560" w:dyaOrig="840">
          <v:shape id="_x0000_i1046" type="#_x0000_t75" style="width:308.2pt;height:44.75pt" o:ole="">
            <v:imagedata r:id="rId47" o:title=""/>
          </v:shape>
          <o:OLEObject Type="Embed" ProgID="Equation.3" ShapeID="_x0000_i1046" DrawAspect="Content" ObjectID="_1590569192" r:id="rId48"/>
        </w:object>
      </w:r>
      <w:r w:rsidRPr="004E003C">
        <w:t xml:space="preserve"> </w:t>
      </w:r>
      <w:r w:rsidRPr="004E003C">
        <w:tab/>
        <w:t>and</w:t>
      </w:r>
      <w:r w:rsidRPr="004E003C">
        <w:tab/>
      </w:r>
      <w:r w:rsidRPr="004E003C">
        <w:rPr>
          <w:rFonts w:ascii="Arial" w:hAnsi="Arial" w:cs="Arial"/>
          <w:position w:val="-30"/>
        </w:rPr>
        <w:object w:dxaOrig="1380" w:dyaOrig="680">
          <v:shape id="_x0000_i1047" type="#_x0000_t75" style="width:73.65pt;height:36.55pt" o:ole="">
            <v:imagedata r:id="rId49" o:title=""/>
          </v:shape>
          <o:OLEObject Type="Embed" ProgID="Equation.3" ShapeID="_x0000_i1047" DrawAspect="Content" ObjectID="_1590569193" r:id="rId50"/>
        </w:object>
      </w:r>
      <w:r w:rsidRPr="004E003C">
        <w:t xml:space="preserve">            (1</w:t>
      </w:r>
      <w:r>
        <w:t>6</w:t>
      </w:r>
      <w:r w:rsidRPr="004E003C">
        <w:t>) (1</w:t>
      </w:r>
      <w:r>
        <w:t>7</w:t>
      </w:r>
      <w:r w:rsidRPr="004E003C">
        <w:t>)</w:t>
      </w:r>
    </w:p>
    <w:p w:rsidR="002B4767" w:rsidRPr="004E003C" w:rsidRDefault="002B4767" w:rsidP="007D6CCD">
      <w:r w:rsidRPr="004E003C">
        <w:t>and mean river mass and runoff :</w:t>
      </w:r>
    </w:p>
    <w:p w:rsidR="002B4767" w:rsidRPr="004E003C" w:rsidRDefault="002B4767" w:rsidP="007D6CCD">
      <w:r w:rsidRPr="008A1595">
        <w:rPr>
          <w:position w:val="-80"/>
        </w:rPr>
        <w:object w:dxaOrig="6740" w:dyaOrig="1719">
          <v:shape id="_x0000_i1048" type="#_x0000_t75" style="width:367.65pt;height:93.8pt" o:ole="">
            <v:imagedata r:id="rId51" o:title=""/>
          </v:shape>
          <o:OLEObject Type="Embed" ProgID="Equation.3" ShapeID="_x0000_i1048" DrawAspect="Content" ObjectID="_1590569194" r:id="rId52"/>
        </w:object>
      </w:r>
      <w:r w:rsidRPr="004E003C">
        <w:t xml:space="preserve"> </w:t>
      </w:r>
      <w:r w:rsidRPr="004E003C">
        <w:tab/>
      </w:r>
      <w:r w:rsidRPr="004E003C">
        <w:tab/>
      </w:r>
      <w:r w:rsidRPr="004E003C">
        <w:tab/>
        <w:t>(1</w:t>
      </w:r>
      <w:r>
        <w:t>8</w:t>
      </w:r>
      <w:r w:rsidRPr="004E003C">
        <w:t>)</w:t>
      </w:r>
    </w:p>
    <w:p w:rsidR="002B4767" w:rsidRPr="004E003C" w:rsidRDefault="002B4767" w:rsidP="007D6CCD"/>
    <w:p w:rsidR="002B4767" w:rsidRPr="004E003C" w:rsidRDefault="002B4767" w:rsidP="007D6CCD">
      <w:r w:rsidRPr="004E003C">
        <w:t>The Observables, which allow a comparison to measured data are :</w:t>
      </w:r>
    </w:p>
    <w:p w:rsidR="002B4767" w:rsidRPr="004E003C" w:rsidRDefault="002B4767" w:rsidP="00BA2E38">
      <w:pPr>
        <w:ind w:firstLine="426"/>
      </w:pPr>
      <w:r w:rsidRPr="004E003C">
        <w:t>•</w:t>
      </w:r>
      <w:r w:rsidRPr="004E003C">
        <w:tab/>
        <w:t xml:space="preserve">average river runoff  </w:t>
      </w:r>
      <w:r w:rsidRPr="004E003C">
        <w:rPr>
          <w:rFonts w:ascii="Arial" w:hAnsi="Arial" w:cs="Arial"/>
          <w:position w:val="-30"/>
        </w:rPr>
        <w:object w:dxaOrig="1380" w:dyaOrig="680">
          <v:shape id="_x0000_i1049" type="#_x0000_t75" style="width:73.65pt;height:36.55pt" o:ole="">
            <v:imagedata r:id="rId53" o:title=""/>
          </v:shape>
          <o:OLEObject Type="Embed" ProgID="Equation.3" ShapeID="_x0000_i1049" DrawAspect="Content" ObjectID="_1590569195" r:id="rId54"/>
        </w:object>
      </w:r>
      <w:r w:rsidRPr="004E003C">
        <w:t xml:space="preserve">   corresponding to measured monthly runoff</w:t>
      </w:r>
      <w:r w:rsidRPr="004E003C">
        <w:tab/>
      </w:r>
      <w:r w:rsidRPr="004E003C">
        <w:tab/>
      </w:r>
      <w:r w:rsidRPr="004E003C">
        <w:tab/>
        <w:t>(</w:t>
      </w:r>
      <w:r>
        <w:t>19</w:t>
      </w:r>
      <w:r w:rsidRPr="004E003C">
        <w:t>)</w:t>
      </w:r>
    </w:p>
    <w:p w:rsidR="002B4767" w:rsidRPr="004E003C" w:rsidRDefault="002B4767" w:rsidP="00AA07A8">
      <w:pPr>
        <w:ind w:firstLine="426"/>
      </w:pPr>
      <w:r w:rsidRPr="004E003C">
        <w:t>•</w:t>
      </w:r>
      <w:r w:rsidRPr="004E003C">
        <w:tab/>
        <w:t xml:space="preserve">average total mass  </w:t>
      </w:r>
      <w:r w:rsidRPr="004E003C">
        <w:rPr>
          <w:position w:val="-12"/>
        </w:rPr>
        <w:object w:dxaOrig="1620" w:dyaOrig="380">
          <v:shape id="_x0000_i1050" type="#_x0000_t75" style="width:88.35pt;height:20.2pt" o:ole="">
            <v:imagedata r:id="rId55" o:title=""/>
          </v:shape>
          <o:OLEObject Type="Embed" ProgID="Equation.3" ShapeID="_x0000_i1050" DrawAspect="Content" ObjectID="_1590569196" r:id="rId56"/>
        </w:object>
      </w:r>
      <w:r w:rsidRPr="004E003C">
        <w:t xml:space="preserve">  corresponding to monthly GRACE data </w:t>
      </w:r>
      <w:r w:rsidRPr="004E003C">
        <w:tab/>
      </w:r>
      <w:r w:rsidRPr="004E003C">
        <w:tab/>
      </w:r>
      <w:r w:rsidRPr="004E003C">
        <w:tab/>
        <w:t>(</w:t>
      </w:r>
      <w:r>
        <w:t>20</w:t>
      </w:r>
      <w:r w:rsidRPr="004E003C">
        <w:t>)</w:t>
      </w:r>
    </w:p>
    <w:p w:rsidR="002B4767" w:rsidRPr="004E003C" w:rsidRDefault="002B4767" w:rsidP="007D6CCD"/>
    <w:p w:rsidR="002B4767" w:rsidRPr="004E003C" w:rsidRDefault="002B4767" w:rsidP="007D6CCD">
      <w:r w:rsidRPr="004E003C">
        <w:t>The equations Eq. (10) - Eq. (</w:t>
      </w:r>
      <w:r>
        <w:t>20</w:t>
      </w:r>
      <w:r w:rsidRPr="004E003C">
        <w:t>) are self</w:t>
      </w:r>
      <w:r>
        <w:t>-</w:t>
      </w:r>
      <w:r w:rsidRPr="004E003C">
        <w:t>consistent, i.e. the corresponding balance equations are fulfilled with :</w:t>
      </w:r>
    </w:p>
    <w:p w:rsidR="002B4767" w:rsidRPr="004E003C" w:rsidRDefault="002B4767" w:rsidP="007D6CCD">
      <w:r w:rsidRPr="004E003C">
        <w:rPr>
          <w:rFonts w:ascii="Arial" w:hAnsi="Arial" w:cs="Arial"/>
          <w:position w:val="-30"/>
        </w:rPr>
        <w:object w:dxaOrig="3379" w:dyaOrig="740">
          <v:shape id="_x0000_i1051" type="#_x0000_t75" style="width:192.55pt;height:40.35pt" o:ole="">
            <v:imagedata r:id="rId57" o:title=""/>
          </v:shape>
          <o:OLEObject Type="Embed" ProgID="Equation.3" ShapeID="_x0000_i1051" DrawAspect="Content" ObjectID="_1590569197" r:id="rId58"/>
        </w:object>
      </w:r>
      <w:r w:rsidRPr="004E003C">
        <w:tab/>
        <w:t xml:space="preserve"> </w:t>
      </w:r>
      <w:r w:rsidRPr="004E003C">
        <w:tab/>
      </w:r>
      <w:r w:rsidRPr="004E003C">
        <w:tab/>
      </w:r>
      <w:r w:rsidRPr="004E003C">
        <w:tab/>
      </w:r>
      <w:r w:rsidRPr="004E003C">
        <w:tab/>
      </w:r>
      <w:r w:rsidRPr="004E003C">
        <w:tab/>
      </w:r>
      <w:r w:rsidRPr="004E003C">
        <w:tab/>
      </w:r>
      <w:r w:rsidRPr="004E003C">
        <w:tab/>
        <w:t>(21)</w:t>
      </w:r>
    </w:p>
    <w:p w:rsidR="002B4767" w:rsidRDefault="002B4767" w:rsidP="007D6CCD">
      <w:pPr>
        <w:rPr>
          <w:highlight w:val="yellow"/>
        </w:rPr>
      </w:pPr>
    </w:p>
    <w:p w:rsidR="002B4767" w:rsidRPr="004E003C" w:rsidRDefault="002B4767" w:rsidP="007D417D">
      <w:r w:rsidRPr="00EF40FF">
        <w:t xml:space="preserve">For the </w:t>
      </w:r>
      <w:r w:rsidRPr="00CC1F47">
        <w:t xml:space="preserve">Single </w:t>
      </w:r>
      <w:r>
        <w:t>S</w:t>
      </w:r>
      <w:r w:rsidRPr="00CC1F47">
        <w:t>torage approach the abov</w:t>
      </w:r>
      <w:r w:rsidRPr="00C60B9B">
        <w:t xml:space="preserve">e piecewise analytical solutions of the Cascaded Storage approach, Eq. (8) - Eq. (21), are used for </w:t>
      </w:r>
      <w:r w:rsidRPr="00C60B9B">
        <w:rPr>
          <w:rFonts w:ascii="Symbol" w:hAnsi="Symbol"/>
          <w:szCs w:val="20"/>
        </w:rPr>
        <w:t></w:t>
      </w:r>
      <w:r w:rsidRPr="00C60B9B">
        <w:rPr>
          <w:szCs w:val="20"/>
          <w:vertAlign w:val="subscript"/>
          <w:lang w:val="en-US"/>
        </w:rPr>
        <w:t>R</w:t>
      </w:r>
      <w:r w:rsidRPr="00C60B9B">
        <w:rPr>
          <w:szCs w:val="20"/>
          <w:lang w:val="en-US"/>
        </w:rPr>
        <w:t>&lt;&lt;</w:t>
      </w:r>
      <w:r w:rsidRPr="00C60B9B">
        <w:rPr>
          <w:rFonts w:ascii="Symbol" w:hAnsi="Symbol"/>
          <w:szCs w:val="20"/>
        </w:rPr>
        <w:t></w:t>
      </w:r>
      <w:r w:rsidRPr="00C60B9B">
        <w:rPr>
          <w:szCs w:val="20"/>
          <w:vertAlign w:val="subscript"/>
          <w:lang w:val="en-US"/>
        </w:rPr>
        <w:t>C</w:t>
      </w:r>
      <w:r w:rsidRPr="00C60B9B">
        <w:rPr>
          <w:szCs w:val="20"/>
          <w:lang w:val="en-US"/>
        </w:rPr>
        <w:t xml:space="preserve"> </w:t>
      </w:r>
      <w:r w:rsidRPr="00C60B9B">
        <w:t xml:space="preserve">(here </w:t>
      </w:r>
      <w:r w:rsidRPr="00C60B9B">
        <w:rPr>
          <w:rFonts w:ascii="Symbol" w:hAnsi="Symbol"/>
          <w:szCs w:val="20"/>
        </w:rPr>
        <w:t></w:t>
      </w:r>
      <w:r w:rsidRPr="00C60B9B">
        <w:rPr>
          <w:szCs w:val="20"/>
          <w:vertAlign w:val="subscript"/>
          <w:lang w:val="en-US"/>
        </w:rPr>
        <w:t>R</w:t>
      </w:r>
      <w:r w:rsidRPr="00C60B9B">
        <w:rPr>
          <w:vertAlign w:val="subscript"/>
        </w:rPr>
        <w:t xml:space="preserve"> </w:t>
      </w:r>
      <w:r w:rsidRPr="00C60B9B">
        <w:t>=</w:t>
      </w:r>
      <w:r w:rsidRPr="00C60B9B">
        <w:rPr>
          <w:vertAlign w:val="subscript"/>
        </w:rPr>
        <w:t xml:space="preserve"> </w:t>
      </w:r>
      <w:r w:rsidRPr="00C60B9B">
        <w:t>10</w:t>
      </w:r>
      <w:r w:rsidRPr="00C60B9B">
        <w:rPr>
          <w:vertAlign w:val="superscript"/>
        </w:rPr>
        <w:t>-3</w:t>
      </w:r>
      <w:ins w:id="157" w:author="Johannes Riegger" w:date="2018-06-12T09:21:00Z">
        <w:r>
          <w:rPr>
            <w:vertAlign w:val="superscript"/>
          </w:rPr>
          <w:t xml:space="preserve"> </w:t>
        </w:r>
        <w:r>
          <w:t>months)</w:t>
        </w:r>
      </w:ins>
      <w:del w:id="158" w:author="Johannes Riegger" w:date="2018-06-12T09:21:00Z">
        <w:r w:rsidRPr="00C60B9B" w:rsidDel="001D357A">
          <w:delText>)</w:delText>
        </w:r>
      </w:del>
      <w:r w:rsidRPr="00EF40FF">
        <w:t>. For this case</w:t>
      </w:r>
      <w:r w:rsidRPr="00CC1F47">
        <w:t xml:space="preserve"> the river network mass is negligible</w:t>
      </w:r>
      <w:r w:rsidRPr="00C60B9B">
        <w:t xml:space="preserve"> compared to the catchment mass. </w:t>
      </w:r>
    </w:p>
    <w:p w:rsidR="002B4767" w:rsidRPr="00E677EC" w:rsidRDefault="002B4767" w:rsidP="007353B9">
      <w:pPr>
        <w:pStyle w:val="Heading1"/>
      </w:pPr>
      <w:r w:rsidRPr="00E677EC">
        <w:lastRenderedPageBreak/>
        <w:t>3 Properties and optimization performance</w:t>
      </w:r>
    </w:p>
    <w:p w:rsidR="002B4767" w:rsidRDefault="002B4767" w:rsidP="00C15834">
      <w:r w:rsidRPr="004E003C">
        <w:t xml:space="preserve">For the evaluation of the parameter optimization performance of the </w:t>
      </w:r>
      <w:r>
        <w:t>Cascaded Storage</w:t>
      </w:r>
      <w:r w:rsidRPr="004E003C">
        <w:t xml:space="preserve"> approach an example with synthetic recharge as input is investigated. This </w:t>
      </w:r>
      <w:del w:id="159" w:author="Johannes Riegger" w:date="2018-06-12T09:22:00Z">
        <w:r w:rsidRPr="004E003C" w:rsidDel="001D357A">
          <w:delText>allows to quantify</w:delText>
        </w:r>
      </w:del>
      <w:ins w:id="160" w:author="Johannes Riegger" w:date="2018-06-12T09:22:00Z">
        <w:r>
          <w:t>permits the quantification of</w:t>
        </w:r>
      </w:ins>
      <w:r w:rsidRPr="004E003C">
        <w:t xml:space="preserve"> the uniqueness and accuracy of the parameter estimation undisturbed by noise. It also </w:t>
      </w:r>
      <w:del w:id="161" w:author="Johannes Riegger" w:date="2018-06-12T09:24:00Z">
        <w:r w:rsidRPr="004E003C" w:rsidDel="001D357A">
          <w:delText>allows to distinguish</w:delText>
        </w:r>
      </w:del>
      <w:ins w:id="162" w:author="Angelika" w:date="2018-06-14T15:26:00Z">
        <w:r>
          <w:t>facilitates</w:t>
        </w:r>
      </w:ins>
      <w:ins w:id="163" w:author="Johannes Riegger" w:date="2018-06-12T09:24:00Z">
        <w:r>
          <w:t xml:space="preserve"> the discrimination of</w:t>
        </w:r>
      </w:ins>
      <w:r w:rsidRPr="004E003C">
        <w:t xml:space="preserve"> errors in the calculation scheme itself and impacts arising from undescribed processes when compared to real world data. For an application to GRACE measurements the main question is if and why the time constants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xml:space="preserve"> can be determined independently by an optimization versus deviations </w:t>
      </w:r>
      <w:r>
        <w:t xml:space="preserve">in total </w:t>
      </w:r>
      <w:r w:rsidRPr="004E003C">
        <w:t>mass and/or river runoff. Thus</w:t>
      </w:r>
      <w:r>
        <w:t>,</w:t>
      </w:r>
      <w:r w:rsidRPr="004E003C">
        <w:t xml:space="preserve"> in order to understand the optimization results with respect to uniqueness the general properties of the approach are presented and discussed first. For the synthetic case a recharge time series of sinusoidal form with a period of 12 </w:t>
      </w:r>
      <w:r>
        <w:t>arbitrary time units</w:t>
      </w:r>
      <w:r w:rsidRPr="004E003C">
        <w:t xml:space="preserve"> and a unit amplitude</w:t>
      </w:r>
      <w:r>
        <w:t xml:space="preserve"> and mean value</w:t>
      </w:r>
      <w:r w:rsidRPr="004E003C">
        <w:t xml:space="preserve"> is used as the driving force</w:t>
      </w:r>
      <w:r>
        <w:t xml:space="preserve"> and the calculation is run until equilibrium is reached.</w:t>
      </w:r>
      <w:r w:rsidRPr="004E003C">
        <w:t xml:space="preserve"> The example in </w:t>
      </w:r>
      <w:r>
        <w:t>Fig.</w:t>
      </w:r>
      <w:r w:rsidRPr="004E003C">
        <w:t xml:space="preserve">2 shows the effect of a non negligible river network time constant </w:t>
      </w:r>
      <w:r w:rsidRPr="004E003C">
        <w:rPr>
          <w:rFonts w:ascii="Symbol" w:hAnsi="Symbol"/>
          <w:szCs w:val="20"/>
        </w:rPr>
        <w:t></w:t>
      </w:r>
      <w:r w:rsidRPr="004E003C">
        <w:rPr>
          <w:szCs w:val="20"/>
          <w:vertAlign w:val="subscript"/>
          <w:lang w:val="en-US"/>
        </w:rPr>
        <w:t>R</w:t>
      </w:r>
      <w:r w:rsidRPr="004E003C">
        <w:t xml:space="preserve"> =2.5 </w:t>
      </w:r>
      <w:r>
        <w:t>time units</w:t>
      </w:r>
      <w:r w:rsidRPr="004E003C">
        <w:t xml:space="preserve"> for a catchment time constant </w:t>
      </w:r>
      <w:r w:rsidRPr="004E003C">
        <w:rPr>
          <w:rFonts w:ascii="Symbol" w:hAnsi="Symbol"/>
          <w:szCs w:val="20"/>
        </w:rPr>
        <w:t></w:t>
      </w:r>
      <w:r w:rsidRPr="004E003C">
        <w:rPr>
          <w:szCs w:val="20"/>
          <w:vertAlign w:val="subscript"/>
          <w:lang w:val="en-US"/>
        </w:rPr>
        <w:t>C</w:t>
      </w:r>
      <w:r w:rsidRPr="004E003C">
        <w:t xml:space="preserve"> = 3 </w:t>
      </w:r>
      <w:r>
        <w:t>time units</w:t>
      </w:r>
      <w:r w:rsidRPr="004E003C">
        <w:t xml:space="preserve"> which leads to an increase in total mass </w:t>
      </w:r>
      <w:r w:rsidRPr="004E003C">
        <w:rPr>
          <w:lang w:val="en-US"/>
        </w:rPr>
        <w:t>M</w:t>
      </w:r>
      <w:r w:rsidRPr="004E003C">
        <w:rPr>
          <w:vertAlign w:val="subscript"/>
          <w:lang w:val="en-US"/>
        </w:rPr>
        <w:t xml:space="preserve">T </w:t>
      </w:r>
      <w:r w:rsidRPr="004E003C">
        <w:rPr>
          <w:lang w:val="en-US"/>
        </w:rPr>
        <w:t>(t)</w:t>
      </w:r>
      <w:r w:rsidRPr="004E003C">
        <w:rPr>
          <w:vertAlign w:val="subscript"/>
          <w:lang w:val="en-US"/>
        </w:rPr>
        <w:t xml:space="preserve"> </w:t>
      </w:r>
      <w:r w:rsidRPr="004E003C">
        <w:rPr>
          <w:lang w:val="en-US"/>
        </w:rPr>
        <w:t>=</w:t>
      </w:r>
      <w:r w:rsidRPr="004E003C">
        <w:rPr>
          <w:vertAlign w:val="subscript"/>
          <w:lang w:val="en-US"/>
        </w:rPr>
        <w:t xml:space="preserve"> </w:t>
      </w:r>
      <w:r w:rsidRPr="004E003C">
        <w:rPr>
          <w:lang w:val="en-US"/>
        </w:rPr>
        <w:t>M</w:t>
      </w:r>
      <w:r>
        <w:rPr>
          <w:vertAlign w:val="subscript"/>
          <w:lang w:val="en-US"/>
        </w:rPr>
        <w:t>C</w:t>
      </w:r>
      <w:r w:rsidRPr="004E003C">
        <w:rPr>
          <w:lang w:val="en-US"/>
        </w:rPr>
        <w:t>(t)+M</w:t>
      </w:r>
      <w:r>
        <w:rPr>
          <w:vertAlign w:val="subscript"/>
          <w:lang w:val="en-US"/>
        </w:rPr>
        <w:t>R</w:t>
      </w:r>
      <w:r w:rsidRPr="004E003C">
        <w:rPr>
          <w:lang w:val="en-US"/>
        </w:rPr>
        <w:t>(t)</w:t>
      </w:r>
      <w:r w:rsidRPr="004E003C">
        <w:t xml:space="preserve"> w.r.t. the average level and signal amplitude and to a phase shift between total mass M</w:t>
      </w:r>
      <w:r w:rsidRPr="004E003C">
        <w:rPr>
          <w:vertAlign w:val="subscript"/>
        </w:rPr>
        <w:t>T</w:t>
      </w:r>
      <w:r w:rsidRPr="004E003C">
        <w:t xml:space="preserve"> and river mass M</w:t>
      </w:r>
      <w:r w:rsidRPr="004E003C">
        <w:rPr>
          <w:vertAlign w:val="subscript"/>
        </w:rPr>
        <w:t>R</w:t>
      </w:r>
      <w:r w:rsidRPr="004E003C">
        <w:t xml:space="preserve"> i.e. the corresponding river runoff R</w:t>
      </w:r>
      <w:r w:rsidRPr="004E003C">
        <w:rPr>
          <w:vertAlign w:val="subscript"/>
        </w:rPr>
        <w:t>R</w:t>
      </w:r>
      <w:r w:rsidRPr="004E003C">
        <w:t xml:space="preserve">. </w:t>
      </w:r>
    </w:p>
    <w:p w:rsidR="002B4767" w:rsidRPr="004E003C" w:rsidRDefault="002B4767" w:rsidP="00F62575">
      <w:r>
        <w:t xml:space="preserve">  </w:t>
      </w:r>
      <w:r w:rsidR="006E6A8F">
        <w:rPr>
          <w:noProof/>
          <w:lang w:val="de-DE"/>
        </w:rPr>
        <w:pict>
          <v:shape id="Picture 14" o:spid="_x0000_i1052" type="#_x0000_t75" style="width:205.65pt;height:156pt;visibility:visible">
            <v:imagedata r:id="rId59" o:title=""/>
          </v:shape>
        </w:pict>
      </w:r>
    </w:p>
    <w:p w:rsidR="002B4767" w:rsidRPr="004E003C" w:rsidRDefault="002B4767" w:rsidP="00F62575">
      <w:pPr>
        <w:pStyle w:val="Caption"/>
      </w:pPr>
      <w:r w:rsidRPr="004E003C">
        <w:t xml:space="preserve">Fig.2: Time series of Recharge N, </w:t>
      </w:r>
      <w:r>
        <w:t>catchment</w:t>
      </w:r>
      <w:r w:rsidRPr="004E003C">
        <w:t xml:space="preserve"> </w:t>
      </w:r>
      <w:r>
        <w:t>mass</w:t>
      </w:r>
      <w:r w:rsidRPr="004E003C">
        <w:t xml:space="preserve"> M</w:t>
      </w:r>
      <w:r w:rsidRPr="004E003C">
        <w:rPr>
          <w:vertAlign w:val="subscript"/>
        </w:rPr>
        <w:t>C</w:t>
      </w:r>
      <w:r w:rsidRPr="004E003C">
        <w:t xml:space="preserve">, </w:t>
      </w:r>
      <w:r>
        <w:t>river</w:t>
      </w:r>
      <w:r w:rsidRPr="004E003C">
        <w:t xml:space="preserve"> network </w:t>
      </w:r>
      <w:r>
        <w:t>mass</w:t>
      </w:r>
      <w:r w:rsidRPr="004E003C">
        <w:t xml:space="preserve"> M</w:t>
      </w:r>
      <w:r w:rsidRPr="004E003C">
        <w:rPr>
          <w:vertAlign w:val="subscript"/>
        </w:rPr>
        <w:t>R</w:t>
      </w:r>
      <w:r w:rsidRPr="004E003C">
        <w:t xml:space="preserve">, and Total </w:t>
      </w:r>
      <w:r>
        <w:t>mass</w:t>
      </w:r>
      <w:r w:rsidRPr="004E003C">
        <w:t>es M</w:t>
      </w:r>
      <w:r w:rsidRPr="004E003C">
        <w:rPr>
          <w:vertAlign w:val="subscript"/>
        </w:rPr>
        <w:t>T</w:t>
      </w:r>
      <w:r w:rsidRPr="004E003C">
        <w:t xml:space="preserve"> at equilibrium</w:t>
      </w:r>
    </w:p>
    <w:p w:rsidR="002B4767" w:rsidRPr="004E003C" w:rsidRDefault="002B4767" w:rsidP="00C15834"/>
    <w:p w:rsidR="002B4767" w:rsidRPr="004E003C" w:rsidRDefault="002B4767" w:rsidP="007353B9">
      <w:r w:rsidRPr="004E003C">
        <w:t>In order to describe the general behavio</w:t>
      </w:r>
      <w:r>
        <w:t>u</w:t>
      </w:r>
      <w:r w:rsidRPr="004E003C">
        <w:t xml:space="preserve">r of the mass and runoff time series and their dependence on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their properties are summarized here in the form of statistical values for the synthetic case with the sinusoidal recharge</w:t>
      </w:r>
      <w:r>
        <w:t xml:space="preserve"> in equilibrium</w:t>
      </w:r>
      <w:r w:rsidRPr="004E003C">
        <w:t xml:space="preserve">. This helps to understand why unique values for the time constants are achieved in the parameter optimization process. The values of time constants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xml:space="preserve"> used for the statistical description cover a wide range from 0.1 to 100 </w:t>
      </w:r>
      <w:r>
        <w:t>time unit</w:t>
      </w:r>
      <w:r w:rsidRPr="004E003C">
        <w:t xml:space="preserve">s and are combined independently. </w:t>
      </w:r>
    </w:p>
    <w:p w:rsidR="002B4767" w:rsidRPr="004E003C" w:rsidRDefault="002B4767" w:rsidP="007353B9"/>
    <w:p w:rsidR="002B4767" w:rsidRPr="00E677EC" w:rsidRDefault="002B4767" w:rsidP="001F010A">
      <w:pPr>
        <w:pStyle w:val="Heading2"/>
      </w:pPr>
      <w:r w:rsidRPr="00E677EC">
        <w:lastRenderedPageBreak/>
        <w:t>3.1 Catchment and river mass</w:t>
      </w:r>
    </w:p>
    <w:p w:rsidR="002B4767" w:rsidRPr="004E003C" w:rsidRDefault="002B4767" w:rsidP="007353B9">
      <w:r w:rsidRPr="004E003C">
        <w:t>Based on the mean mass values, Eq.(1</w:t>
      </w:r>
      <w:r>
        <w:t>4</w:t>
      </w:r>
      <w:r w:rsidRPr="004E003C">
        <w:t>), (1</w:t>
      </w:r>
      <w:r>
        <w:t>6</w:t>
      </w:r>
      <w:r w:rsidRPr="004E003C">
        <w:t>), (1</w:t>
      </w:r>
      <w:r>
        <w:t>8</w:t>
      </w:r>
      <w:r w:rsidRPr="004E003C">
        <w:t>), of each stress period the long term averages for the storage compartments are given by :</w:t>
      </w:r>
    </w:p>
    <w:p w:rsidR="002B4767" w:rsidRPr="004E003C" w:rsidRDefault="002B4767" w:rsidP="007353B9">
      <w:r w:rsidRPr="004E003C">
        <w:rPr>
          <w:rFonts w:ascii="Arial" w:hAnsi="Arial" w:cs="Arial"/>
          <w:position w:val="-12"/>
        </w:rPr>
        <w:object w:dxaOrig="1240" w:dyaOrig="380">
          <v:shape id="_x0000_i1053" type="#_x0000_t75" style="width:69.8pt;height:20.2pt" o:ole="">
            <v:imagedata r:id="rId60" o:title=""/>
          </v:shape>
          <o:OLEObject Type="Embed" ProgID="Equation.3" ShapeID="_x0000_i1053" DrawAspect="Content" ObjectID="_1590569198" r:id="rId61"/>
        </w:object>
      </w:r>
      <w:r w:rsidRPr="004E003C">
        <w:rPr>
          <w:rFonts w:ascii="Arial" w:hAnsi="Arial" w:cs="Arial"/>
        </w:rPr>
        <w:tab/>
      </w:r>
      <w:r w:rsidRPr="004E003C">
        <w:rPr>
          <w:rFonts w:ascii="Arial" w:hAnsi="Arial" w:cs="Arial"/>
        </w:rPr>
        <w:tab/>
      </w:r>
      <w:r w:rsidRPr="004E003C">
        <w:rPr>
          <w:rFonts w:ascii="Arial" w:hAnsi="Arial" w:cs="Arial"/>
          <w:position w:val="-10"/>
        </w:rPr>
        <w:object w:dxaOrig="1280" w:dyaOrig="360">
          <v:shape id="_x0000_i1054" type="#_x0000_t75" style="width:70.35pt;height:21.25pt" o:ole="" o:bordertopcolor="red" o:borderleftcolor="red" o:borderbottomcolor="red" o:borderrightcolor="red">
            <v:imagedata r:id="rId62" o:title=""/>
          </v:shape>
          <o:OLEObject Type="Embed" ProgID="Equation.3" ShapeID="_x0000_i1054" DrawAspect="Content" ObjectID="_1590569199" r:id="rId63"/>
        </w:object>
      </w:r>
      <w:r w:rsidRPr="004E003C">
        <w:rPr>
          <w:rFonts w:ascii="Arial" w:hAnsi="Arial" w:cs="Arial"/>
        </w:rPr>
        <w:tab/>
      </w:r>
      <w:r w:rsidRPr="004E003C">
        <w:rPr>
          <w:rFonts w:ascii="Arial" w:hAnsi="Arial" w:cs="Arial"/>
        </w:rPr>
        <w:tab/>
      </w:r>
      <w:r w:rsidRPr="004E003C">
        <w:rPr>
          <w:rFonts w:ascii="Arial" w:hAnsi="Arial" w:cs="Arial"/>
          <w:position w:val="-12"/>
        </w:rPr>
        <w:object w:dxaOrig="1920" w:dyaOrig="380">
          <v:shape id="_x0000_i1055" type="#_x0000_t75" style="width:108.55pt;height:20.2pt" o:ole="" o:bordertopcolor="red" o:borderleftcolor="red" o:borderbottomcolor="red" o:borderrightcolor="red">
            <v:imagedata r:id="rId64" o:title=""/>
          </v:shape>
          <o:OLEObject Type="Embed" ProgID="Equation.3" ShapeID="_x0000_i1055" DrawAspect="Content" ObjectID="_1590569200" r:id="rId65"/>
        </w:object>
      </w:r>
      <w:r w:rsidRPr="004E003C">
        <w:rPr>
          <w:rFonts w:ascii="Arial" w:hAnsi="Arial" w:cs="Arial"/>
        </w:rPr>
        <w:tab/>
      </w:r>
      <w:r w:rsidRPr="004E003C">
        <w:rPr>
          <w:rFonts w:ascii="Arial" w:hAnsi="Arial" w:cs="Arial"/>
        </w:rPr>
        <w:tab/>
      </w:r>
      <w:r>
        <w:rPr>
          <w:rFonts w:ascii="Arial" w:hAnsi="Arial" w:cs="Arial"/>
        </w:rPr>
        <w:tab/>
      </w:r>
      <w:r w:rsidRPr="004E003C">
        <w:t>(22a,b,c)</w:t>
      </w:r>
      <w:r w:rsidRPr="004E003C">
        <w:tab/>
      </w:r>
    </w:p>
    <w:p w:rsidR="002B4767" w:rsidRPr="004E003C" w:rsidRDefault="002B4767" w:rsidP="007353B9">
      <w:r w:rsidRPr="004E003C">
        <w:t xml:space="preserve">For </w:t>
      </w:r>
      <w:r w:rsidRPr="004E003C">
        <w:rPr>
          <w:rFonts w:ascii="Symbol" w:hAnsi="Symbol"/>
          <w:szCs w:val="20"/>
        </w:rPr>
        <w:t></w:t>
      </w:r>
      <w:r w:rsidRPr="004E003C">
        <w:rPr>
          <w:szCs w:val="20"/>
          <w:vertAlign w:val="subscript"/>
          <w:lang w:val="en-US"/>
        </w:rPr>
        <w:t>R</w:t>
      </w:r>
      <w:r w:rsidRPr="004E003C">
        <w:rPr>
          <w:szCs w:val="20"/>
          <w:lang w:val="en-US"/>
        </w:rPr>
        <w:t>&lt;&lt;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(here </w:t>
      </w:r>
      <w:r w:rsidRPr="004E003C">
        <w:rPr>
          <w:rFonts w:ascii="Symbol" w:hAnsi="Symbol"/>
          <w:szCs w:val="20"/>
        </w:rPr>
        <w:t></w:t>
      </w:r>
      <w:r w:rsidRPr="004E003C">
        <w:rPr>
          <w:szCs w:val="20"/>
          <w:vertAlign w:val="subscript"/>
          <w:lang w:val="en-US"/>
        </w:rPr>
        <w:t>R</w:t>
      </w:r>
      <w:r w:rsidRPr="004E003C">
        <w:rPr>
          <w:vertAlign w:val="subscript"/>
        </w:rPr>
        <w:t xml:space="preserve"> </w:t>
      </w:r>
      <w:r w:rsidRPr="004E003C">
        <w:t>=</w:t>
      </w:r>
      <w:r w:rsidRPr="004E003C">
        <w:rPr>
          <w:vertAlign w:val="subscript"/>
        </w:rPr>
        <w:t xml:space="preserve"> </w:t>
      </w:r>
      <w:r w:rsidRPr="004E003C">
        <w:t>10</w:t>
      </w:r>
      <w:r w:rsidRPr="004E003C">
        <w:rPr>
          <w:vertAlign w:val="superscript"/>
        </w:rPr>
        <w:t>-3</w:t>
      </w:r>
      <w:r w:rsidRPr="004E003C">
        <w:t xml:space="preserve">) the river network mass is negligible and the solution corresponds to a </w:t>
      </w:r>
      <w:r>
        <w:t>Single Storage</w:t>
      </w:r>
      <w:r w:rsidRPr="004E003C">
        <w:t xml:space="preserve"> approach. For a non negligible river network storage the given average values for total mass M</w:t>
      </w:r>
      <w:r w:rsidRPr="004E003C">
        <w:rPr>
          <w:vertAlign w:val="subscript"/>
        </w:rPr>
        <w:t>T</w:t>
      </w:r>
      <w:r w:rsidRPr="004E003C">
        <w:t xml:space="preserve"> mean that the effective “total” time constant is given by the sum of the catchment and river time constants </w:t>
      </w:r>
      <w:r w:rsidRPr="004E003C">
        <w:rPr>
          <w:rFonts w:ascii="Symbol" w:hAnsi="Symbol"/>
          <w:szCs w:val="20"/>
        </w:rPr>
        <w:t></w:t>
      </w:r>
      <w:r w:rsidRPr="004E003C">
        <w:rPr>
          <w:szCs w:val="20"/>
          <w:vertAlign w:val="subscript"/>
          <w:lang w:val="en-US"/>
        </w:rPr>
        <w:t xml:space="preserve">T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which means that the total mass M</w:t>
      </w:r>
      <w:r w:rsidRPr="004E003C">
        <w:rPr>
          <w:vertAlign w:val="subscript"/>
        </w:rPr>
        <w:t>T</w:t>
      </w:r>
      <w:r w:rsidRPr="004E003C">
        <w:t xml:space="preserve"> observed by GRACE is bigger than the mass M</w:t>
      </w:r>
      <w:r w:rsidRPr="004E003C">
        <w:rPr>
          <w:vertAlign w:val="subscript"/>
        </w:rPr>
        <w:t>C</w:t>
      </w:r>
      <w:r w:rsidRPr="004E003C">
        <w:t xml:space="preserve"> calculated for the catchments alone. However, Eq</w:t>
      </w:r>
      <w:r>
        <w:t>uation</w:t>
      </w:r>
      <w:r w:rsidRPr="004E003C">
        <w:t xml:space="preserve"> </w:t>
      </w:r>
      <w:r>
        <w:t>(</w:t>
      </w:r>
      <w:r w:rsidRPr="004E003C">
        <w:t>22c</w:t>
      </w:r>
      <w:r>
        <w:t>)</w:t>
      </w:r>
      <w:r w:rsidRPr="004E003C">
        <w:t xml:space="preserve"> cannot be used for the determination of  </w:t>
      </w:r>
      <w:r w:rsidRPr="004E003C">
        <w:rPr>
          <w:rFonts w:ascii="Symbol" w:hAnsi="Symbol"/>
          <w:szCs w:val="20"/>
        </w:rPr>
        <w:t></w:t>
      </w:r>
      <w:r w:rsidRPr="004E003C">
        <w:rPr>
          <w:szCs w:val="20"/>
          <w:vertAlign w:val="subscript"/>
          <w:lang w:val="en-US"/>
        </w:rPr>
        <w:t xml:space="preserve">T </w:t>
      </w:r>
      <w:r w:rsidRPr="004E003C">
        <w:rPr>
          <w:szCs w:val="20"/>
          <w:lang w:val="en-US"/>
        </w:rPr>
        <w:t xml:space="preserve"> =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 xml:space="preserve"> </w:t>
      </w:r>
      <w:r w:rsidRPr="004E003C">
        <w:t xml:space="preserve">from GRACE measurements directly as GRACE only provides mass anomalies. </w:t>
      </w:r>
    </w:p>
    <w:p w:rsidR="002B4767" w:rsidRPr="004E003C" w:rsidRDefault="002B4767" w:rsidP="007353B9"/>
    <w:p w:rsidR="002B4767" w:rsidRDefault="002B4767" w:rsidP="00C15834">
      <w:pPr>
        <w:rPr>
          <w:szCs w:val="20"/>
          <w:vertAlign w:val="subscript"/>
          <w:lang w:val="en-US"/>
        </w:rPr>
      </w:pPr>
      <w:r w:rsidRPr="004E003C">
        <w:t>The relative signal amplitudes (normalized with the respective input) of both the catchment mass M</w:t>
      </w:r>
      <w:r w:rsidRPr="004E003C">
        <w:rPr>
          <w:vertAlign w:val="subscript"/>
        </w:rPr>
        <w:t>C</w:t>
      </w:r>
      <w:r w:rsidRPr="004E003C">
        <w:t xml:space="preserve"> or river mass M</w:t>
      </w:r>
      <w:r w:rsidRPr="004E003C">
        <w:rPr>
          <w:vertAlign w:val="subscript"/>
        </w:rPr>
        <w:t>R</w:t>
      </w:r>
      <w:r w:rsidRPr="004E003C">
        <w:t xml:space="preserve"> show the same functional form </w:t>
      </w:r>
      <w:r w:rsidRPr="004E003C">
        <w:rPr>
          <w:rFonts w:ascii="Symbol" w:hAnsi="Symbol"/>
          <w:szCs w:val="20"/>
        </w:rPr>
        <w:t></w:t>
      </w:r>
      <w:r w:rsidRPr="004E003C">
        <w:rPr>
          <w:vertAlign w:val="subscript"/>
        </w:rPr>
        <w:t xml:space="preserve">MC </w:t>
      </w:r>
      <w:r w:rsidRPr="004E003C">
        <w:t>/</w:t>
      </w:r>
      <w:r w:rsidRPr="004E003C">
        <w:rPr>
          <w:vertAlign w:val="subscript"/>
        </w:rPr>
        <w:t xml:space="preserve"> </w:t>
      </w:r>
      <w:r w:rsidRPr="004E003C">
        <w:rPr>
          <w:rFonts w:ascii="Symbol" w:hAnsi="Symbol"/>
          <w:szCs w:val="20"/>
        </w:rPr>
        <w:t></w:t>
      </w:r>
      <w:r w:rsidRPr="004E003C">
        <w:rPr>
          <w:vertAlign w:val="subscript"/>
        </w:rPr>
        <w:t>N</w:t>
      </w:r>
      <w:r w:rsidRPr="004E003C">
        <w:t xml:space="preserve"> ~ </w:t>
      </w:r>
      <w:r w:rsidRPr="004E003C">
        <w:rPr>
          <w:rFonts w:ascii="Symbol" w:hAnsi="Symbol"/>
          <w:szCs w:val="20"/>
        </w:rPr>
        <w:t></w:t>
      </w:r>
      <w:r w:rsidRPr="004E003C">
        <w:rPr>
          <w:vertAlign w:val="subscript"/>
        </w:rPr>
        <w:t xml:space="preserve">MR </w:t>
      </w:r>
      <w:r w:rsidRPr="004E003C">
        <w:t>/</w:t>
      </w:r>
      <w:r w:rsidRPr="004E003C">
        <w:rPr>
          <w:vertAlign w:val="subscript"/>
        </w:rPr>
        <w:t xml:space="preserve"> </w:t>
      </w:r>
      <w:r w:rsidRPr="004E003C">
        <w:rPr>
          <w:rFonts w:ascii="Symbol" w:hAnsi="Symbol"/>
          <w:szCs w:val="20"/>
        </w:rPr>
        <w:t></w:t>
      </w:r>
      <w:r w:rsidRPr="004E003C">
        <w:rPr>
          <w:vertAlign w:val="subscript"/>
        </w:rPr>
        <w:t xml:space="preserve">RC </w:t>
      </w:r>
      <w:r w:rsidRPr="004E003C">
        <w:t>=</w:t>
      </w:r>
      <w:r w:rsidRPr="004E003C">
        <w:rPr>
          <w:rFonts w:ascii="Arial" w:hAnsi="Arial" w:cs="Arial"/>
          <w:vertAlign w:val="subscript"/>
        </w:rPr>
        <w:t xml:space="preserve"> </w:t>
      </w:r>
      <w:r w:rsidRPr="004E003C">
        <w:rPr>
          <w:i/>
        </w:rPr>
        <w:t>stdev</w:t>
      </w:r>
      <w:r w:rsidRPr="004E003C">
        <w:t>(M</w:t>
      </w:r>
      <w:r w:rsidRPr="004E003C">
        <w:rPr>
          <w:vertAlign w:val="subscript"/>
        </w:rPr>
        <w:t>C</w:t>
      </w:r>
      <w:r w:rsidRPr="004E003C">
        <w:t>)</w:t>
      </w:r>
      <w:r w:rsidRPr="004E003C">
        <w:rPr>
          <w:vertAlign w:val="subscript"/>
        </w:rPr>
        <w:t xml:space="preserve"> </w:t>
      </w:r>
      <w:r w:rsidRPr="004E003C">
        <w:t>/</w:t>
      </w:r>
      <w:r w:rsidRPr="004E003C">
        <w:rPr>
          <w:vertAlign w:val="subscript"/>
        </w:rPr>
        <w:t xml:space="preserve"> </w:t>
      </w:r>
      <w:r w:rsidRPr="004E003C">
        <w:t xml:space="preserve">N for the respective time constants </w:t>
      </w:r>
      <w:r w:rsidRPr="004E003C">
        <w:rPr>
          <w:rFonts w:ascii="Symbol" w:hAnsi="Symbol"/>
          <w:szCs w:val="20"/>
        </w:rPr>
        <w:t></w:t>
      </w:r>
      <w:r w:rsidRPr="004E003C">
        <w:rPr>
          <w:szCs w:val="20"/>
          <w:vertAlign w:val="subscript"/>
          <w:lang w:val="en-US"/>
        </w:rPr>
        <w:t>C</w:t>
      </w:r>
      <w:r w:rsidRPr="004E003C">
        <w:t xml:space="preserve"> or </w:t>
      </w:r>
      <w:r w:rsidRPr="004E003C">
        <w:rPr>
          <w:rFonts w:ascii="Symbol" w:hAnsi="Symbol"/>
          <w:szCs w:val="20"/>
        </w:rPr>
        <w:t></w:t>
      </w:r>
      <w:r w:rsidRPr="004E003C">
        <w:rPr>
          <w:szCs w:val="20"/>
          <w:vertAlign w:val="subscript"/>
          <w:lang w:val="en-US"/>
        </w:rPr>
        <w:t>R</w:t>
      </w:r>
      <w:r w:rsidRPr="004E003C">
        <w:t xml:space="preserve"> (</w:t>
      </w:r>
      <w:r>
        <w:t>Fig.</w:t>
      </w:r>
      <w:r w:rsidRPr="004E003C">
        <w:t xml:space="preserve">3,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xml:space="preserve">) with a monotonous increase to an asymptotic value </w:t>
      </w:r>
      <w:r w:rsidRPr="004E003C">
        <w:rPr>
          <w:rFonts w:ascii="Symbol" w:hAnsi="Symbol"/>
          <w:szCs w:val="20"/>
        </w:rPr>
        <w:t></w:t>
      </w:r>
      <w:r w:rsidRPr="004E003C">
        <w:rPr>
          <w:vertAlign w:val="subscript"/>
        </w:rPr>
        <w:t xml:space="preserve">MC </w:t>
      </w:r>
      <w:r w:rsidRPr="004E003C">
        <w:t>/</w:t>
      </w:r>
      <w:r w:rsidRPr="004E003C">
        <w:rPr>
          <w:vertAlign w:val="subscript"/>
        </w:rPr>
        <w:t xml:space="preserve"> </w:t>
      </w:r>
      <w:r w:rsidRPr="004E003C">
        <w:rPr>
          <w:rFonts w:ascii="Symbol" w:hAnsi="Symbol"/>
          <w:szCs w:val="20"/>
        </w:rPr>
        <w:t></w:t>
      </w:r>
      <w:r w:rsidRPr="004E003C">
        <w:rPr>
          <w:vertAlign w:val="subscript"/>
        </w:rPr>
        <w:t>N</w:t>
      </w:r>
      <w:r w:rsidRPr="004E003C">
        <w:t xml:space="preserve"> ~ </w:t>
      </w:r>
      <w:r w:rsidRPr="004E003C">
        <w:rPr>
          <w:rFonts w:ascii="Symbol" w:hAnsi="Symbol"/>
          <w:szCs w:val="20"/>
        </w:rPr>
        <w:t></w:t>
      </w:r>
      <w:r w:rsidRPr="004E003C">
        <w:rPr>
          <w:vertAlign w:val="subscript"/>
        </w:rPr>
        <w:t xml:space="preserve">MR </w:t>
      </w:r>
      <w:r w:rsidRPr="004E003C">
        <w:t>/</w:t>
      </w:r>
      <w:r w:rsidRPr="004E003C">
        <w:rPr>
          <w:vertAlign w:val="subscript"/>
        </w:rPr>
        <w:t xml:space="preserve"> </w:t>
      </w:r>
      <w:r w:rsidRPr="004E003C">
        <w:rPr>
          <w:rFonts w:ascii="Symbol" w:hAnsi="Symbol"/>
          <w:szCs w:val="20"/>
        </w:rPr>
        <w:t></w:t>
      </w:r>
      <w:r w:rsidRPr="004E003C">
        <w:rPr>
          <w:vertAlign w:val="subscript"/>
        </w:rPr>
        <w:t xml:space="preserve">RC </w:t>
      </w:r>
      <w:r w:rsidRPr="004E003C">
        <w:t>=</w:t>
      </w:r>
      <w:r w:rsidRPr="004E003C">
        <w:rPr>
          <w:rFonts w:ascii="Arial" w:hAnsi="Arial" w:cs="Arial"/>
          <w:vertAlign w:val="subscript"/>
        </w:rPr>
        <w:t xml:space="preserve"> </w:t>
      </w:r>
      <w:r w:rsidRPr="004E003C">
        <w:t xml:space="preserve">2 which is reached at about one full period of the input. The superposition of the signal amplitudes for the observable total mass </w:t>
      </w:r>
      <w:r w:rsidRPr="004E003C">
        <w:rPr>
          <w:lang w:val="en-US"/>
        </w:rPr>
        <w:t>M</w:t>
      </w:r>
      <w:r w:rsidRPr="004E003C">
        <w:rPr>
          <w:vertAlign w:val="subscript"/>
          <w:lang w:val="en-US"/>
        </w:rPr>
        <w:t xml:space="preserve">T </w:t>
      </w:r>
      <w:r w:rsidRPr="004E003C">
        <w:rPr>
          <w:lang w:val="en-US"/>
        </w:rPr>
        <w:t>(t)</w:t>
      </w:r>
      <w:r w:rsidRPr="004E003C">
        <w:rPr>
          <w:vertAlign w:val="subscript"/>
          <w:lang w:val="en-US"/>
        </w:rPr>
        <w:t xml:space="preserve"> </w:t>
      </w:r>
      <w:r w:rsidRPr="004E003C">
        <w:rPr>
          <w:lang w:val="en-US"/>
        </w:rPr>
        <w:t>=</w:t>
      </w:r>
      <w:r w:rsidRPr="004E003C">
        <w:rPr>
          <w:vertAlign w:val="subscript"/>
          <w:lang w:val="en-US"/>
        </w:rPr>
        <w:t xml:space="preserve"> </w:t>
      </w:r>
      <w:r w:rsidRPr="004E003C">
        <w:rPr>
          <w:lang w:val="en-US"/>
        </w:rPr>
        <w:t>M</w:t>
      </w:r>
      <w:r w:rsidRPr="004E003C">
        <w:rPr>
          <w:vertAlign w:val="subscript"/>
          <w:lang w:val="en-US"/>
        </w:rPr>
        <w:t xml:space="preserve">C </w:t>
      </w:r>
      <w:r w:rsidRPr="004E003C">
        <w:rPr>
          <w:lang w:val="en-US"/>
        </w:rPr>
        <w:t>(t) +M</w:t>
      </w:r>
      <w:r w:rsidRPr="004E003C">
        <w:rPr>
          <w:vertAlign w:val="subscript"/>
          <w:lang w:val="en-US"/>
        </w:rPr>
        <w:t xml:space="preserve">R </w:t>
      </w:r>
      <w:r w:rsidRPr="004E003C">
        <w:rPr>
          <w:lang w:val="en-US"/>
        </w:rPr>
        <w:t>(t)</w:t>
      </w:r>
      <w:r w:rsidRPr="004E003C">
        <w:t xml:space="preserve"> leads to a complex behaviour for </w:t>
      </w:r>
      <w:r w:rsidRPr="004E003C">
        <w:rPr>
          <w:rFonts w:ascii="Symbol" w:hAnsi="Symbol"/>
          <w:szCs w:val="20"/>
        </w:rPr>
        <w:t></w:t>
      </w:r>
      <w:r w:rsidRPr="004E003C">
        <w:rPr>
          <w:rFonts w:ascii="Arial" w:hAnsi="Arial" w:cs="Arial"/>
          <w:vertAlign w:val="subscript"/>
          <w:lang w:val="en-US"/>
        </w:rPr>
        <w:t xml:space="preserve">MT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 xml:space="preserve">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w:t>
      </w:r>
      <w:r>
        <w:t>Fig.</w:t>
      </w:r>
      <w:r w:rsidRPr="004E003C">
        <w:t xml:space="preserve">3), if the river time constant </w:t>
      </w:r>
      <w:r w:rsidRPr="004E003C">
        <w:rPr>
          <w:rFonts w:ascii="Symbol" w:hAnsi="Symbol"/>
          <w:szCs w:val="20"/>
        </w:rPr>
        <w:t></w:t>
      </w:r>
      <w:r w:rsidRPr="004E003C">
        <w:rPr>
          <w:szCs w:val="20"/>
          <w:vertAlign w:val="subscript"/>
          <w:lang w:val="en-US"/>
        </w:rPr>
        <w:t>R</w:t>
      </w:r>
      <w:r w:rsidRPr="004E003C">
        <w:t xml:space="preserve"> is not negligible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xml:space="preserve">) and especially if it gets close to </w:t>
      </w:r>
      <w:r w:rsidRPr="004E003C">
        <w:rPr>
          <w:rFonts w:ascii="Symbol" w:hAnsi="Symbol"/>
          <w:szCs w:val="20"/>
        </w:rPr>
        <w:t></w:t>
      </w:r>
      <w:r w:rsidRPr="004E003C">
        <w:rPr>
          <w:szCs w:val="20"/>
          <w:vertAlign w:val="subscript"/>
          <w:lang w:val="en-US"/>
        </w:rPr>
        <w:t>C</w:t>
      </w:r>
      <w:r>
        <w:rPr>
          <w:szCs w:val="20"/>
          <w:vertAlign w:val="subscript"/>
          <w:lang w:val="en-US"/>
        </w:rPr>
        <w:t xml:space="preserve">. </w:t>
      </w:r>
    </w:p>
    <w:p w:rsidR="002B4767" w:rsidRPr="004E003C" w:rsidRDefault="002B4767" w:rsidP="00F62575">
      <w:pPr>
        <w:rPr>
          <w:rFonts w:ascii="Arial" w:hAnsi="Arial" w:cs="Arial"/>
        </w:rPr>
      </w:pPr>
    </w:p>
    <w:p w:rsidR="002B4767" w:rsidRPr="004E003C" w:rsidRDefault="002B4767" w:rsidP="00F62575">
      <w:r w:rsidRPr="004E003C">
        <w:t xml:space="preserve"> </w:t>
      </w:r>
      <w:r>
        <w:t xml:space="preserve"> </w:t>
      </w:r>
      <w:r w:rsidR="006E6A8F">
        <w:rPr>
          <w:noProof/>
          <w:lang w:val="de-DE"/>
        </w:rPr>
        <w:pict>
          <v:shape id="Picture 9" o:spid="_x0000_i1056" type="#_x0000_t75" style="width:177.25pt;height:177.8pt;visibility:visible">
            <v:imagedata r:id="rId66" o:title=""/>
          </v:shape>
        </w:pict>
      </w:r>
    </w:p>
    <w:p w:rsidR="002B4767" w:rsidRPr="004E003C" w:rsidRDefault="002B4767" w:rsidP="00F62575">
      <w:pPr>
        <w:pStyle w:val="Caption"/>
      </w:pPr>
      <w:r w:rsidRPr="004E003C">
        <w:t xml:space="preserve">Fig.3: Relative Signal Amplitudes of Total </w:t>
      </w:r>
      <w:r>
        <w:t>mass</w:t>
      </w:r>
      <w:r w:rsidRPr="004E003C">
        <w:t xml:space="preserve"> </w:t>
      </w:r>
      <w:r w:rsidRPr="004E003C">
        <w:rPr>
          <w:rFonts w:ascii="Symbol" w:hAnsi="Symbol"/>
          <w:szCs w:val="20"/>
        </w:rPr>
        <w:t></w:t>
      </w:r>
      <w:r w:rsidRPr="004E003C">
        <w:rPr>
          <w:rFonts w:ascii="Arial" w:hAnsi="Arial" w:cs="Arial"/>
          <w:vertAlign w:val="subscript"/>
          <w:lang w:val="en-US"/>
        </w:rPr>
        <w:t xml:space="preserve">MT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 xml:space="preserve">N </w:t>
      </w:r>
      <w:r w:rsidRPr="004E003C">
        <w:t xml:space="preserve">versus </w:t>
      </w:r>
      <w:r w:rsidRPr="004E003C">
        <w:rPr>
          <w:rFonts w:ascii="Symbol" w:hAnsi="Symbol"/>
          <w:szCs w:val="20"/>
        </w:rPr>
        <w:t></w:t>
      </w:r>
      <w:r w:rsidRPr="004E003C">
        <w:rPr>
          <w:szCs w:val="20"/>
          <w:vertAlign w:val="subscript"/>
          <w:lang w:val="en-US"/>
        </w:rPr>
        <w:t xml:space="preserve">T </w:t>
      </w:r>
      <w:r w:rsidRPr="004E003C">
        <w:rPr>
          <w:szCs w:val="20"/>
          <w:lang w:val="en-US"/>
        </w:rPr>
        <w:t xml:space="preserve"> =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xml:space="preserve"> for different </w:t>
      </w:r>
      <w:r w:rsidRPr="004E003C">
        <w:rPr>
          <w:rFonts w:ascii="Symbol" w:hAnsi="Symbol"/>
          <w:szCs w:val="20"/>
        </w:rPr>
        <w:t></w:t>
      </w:r>
      <w:r w:rsidRPr="004E003C">
        <w:rPr>
          <w:szCs w:val="20"/>
          <w:vertAlign w:val="subscript"/>
          <w:lang w:val="en-US"/>
        </w:rPr>
        <w:t>R</w:t>
      </w:r>
    </w:p>
    <w:p w:rsidR="002B4767" w:rsidRDefault="002B4767" w:rsidP="00C15834"/>
    <w:p w:rsidR="002B4767" w:rsidRPr="004E003C" w:rsidRDefault="002B4767" w:rsidP="00C15834"/>
    <w:p w:rsidR="002B4767" w:rsidRPr="00E677EC" w:rsidRDefault="002B4767" w:rsidP="00ED72FE">
      <w:pPr>
        <w:pStyle w:val="Heading2"/>
      </w:pPr>
      <w:r w:rsidRPr="00E677EC">
        <w:lastRenderedPageBreak/>
        <w:t>3.2 Catchment and river runoff</w:t>
      </w:r>
    </w:p>
    <w:p w:rsidR="002B4767" w:rsidRPr="004E003C" w:rsidRDefault="002B4767" w:rsidP="007353B9">
      <w:r w:rsidRPr="004E003C">
        <w:t>The calculated long term averages of the runoff contributions R</w:t>
      </w:r>
      <w:r w:rsidRPr="004E003C">
        <w:rPr>
          <w:vertAlign w:val="subscript"/>
        </w:rPr>
        <w:t>C</w:t>
      </w:r>
      <w:r w:rsidRPr="004E003C">
        <w:t xml:space="preserve"> and R</w:t>
      </w:r>
      <w:r w:rsidRPr="004E003C">
        <w:rPr>
          <w:vertAlign w:val="subscript"/>
        </w:rPr>
        <w:t>R</w:t>
      </w:r>
      <w:r w:rsidRPr="004E003C">
        <w:t xml:space="preserve"> correspond to the ones of the water balance equations, Eq.(4), (6), given by the mean recharge and thus are not dependent on the time constants.</w:t>
      </w:r>
    </w:p>
    <w:p w:rsidR="002B4767" w:rsidRPr="004E003C" w:rsidRDefault="002B4767" w:rsidP="007353B9">
      <w:r w:rsidRPr="004E003C">
        <w:rPr>
          <w:position w:val="-14"/>
        </w:rPr>
        <w:object w:dxaOrig="2280" w:dyaOrig="400">
          <v:shape id="_x0000_i1057" type="#_x0000_t75" style="width:110.2pt;height:21.25pt" o:ole="">
            <v:imagedata r:id="rId67" o:title=""/>
          </v:shape>
          <o:OLEObject Type="Embed" ProgID="Equation.3" ShapeID="_x0000_i1057" DrawAspect="Content" ObjectID="_1590569201" r:id="rId68"/>
        </w:object>
      </w:r>
      <w:r w:rsidRPr="004E003C">
        <w:t xml:space="preserve"> </w: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(23)</w:t>
      </w:r>
    </w:p>
    <w:p w:rsidR="002B4767" w:rsidRPr="004E003C" w:rsidRDefault="002B4767" w:rsidP="007353B9">
      <w:r w:rsidRPr="004E003C">
        <w:t>Thus</w:t>
      </w:r>
      <w:r>
        <w:t>,</w:t>
      </w:r>
      <w:r w:rsidRPr="004E003C">
        <w:t xml:space="preserve"> observed long term average of runoff does not </w:t>
      </w:r>
      <w:del w:id="164" w:author="Johannes Riegger" w:date="2018-06-12T09:25:00Z">
        <w:r w:rsidRPr="004E003C" w:rsidDel="001D357A">
          <w:delText xml:space="preserve">allow to determine </w:delText>
        </w:r>
      </w:del>
      <w:ins w:id="165" w:author="Johannes Riegger" w:date="2018-06-12T09:25:00Z">
        <w:r>
          <w:t xml:space="preserve">permit the determination of </w:t>
        </w:r>
      </w:ins>
      <w:r w:rsidRPr="004E003C">
        <w:t xml:space="preserve">the time constant and thus the storage volume, Eq. (22). </w:t>
      </w:r>
    </w:p>
    <w:p w:rsidR="002B4767" w:rsidRDefault="002B4767" w:rsidP="007353B9">
      <w:r w:rsidRPr="004E003C">
        <w:t xml:space="preserve">The relative signal amplitudes of both, catchment and river runoff (normalized with the respective input </w:t>
      </w:r>
      <w:r w:rsidRPr="004E003C">
        <w:rPr>
          <w:rFonts w:ascii="Symbol" w:hAnsi="Symbol"/>
          <w:szCs w:val="20"/>
        </w:rPr>
        <w:t></w:t>
      </w:r>
      <w:r w:rsidRPr="004E003C">
        <w:rPr>
          <w:rFonts w:ascii="Arial" w:hAnsi="Arial" w:cs="Arial"/>
          <w:vertAlign w:val="subscript"/>
          <w:lang w:val="en-US"/>
        </w:rPr>
        <w:t xml:space="preserve">RC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N</w:t>
      </w:r>
      <w:r w:rsidRPr="004E003C">
        <w:t xml:space="preserve"> and </w:t>
      </w:r>
      <w:r w:rsidRPr="004E003C">
        <w:rPr>
          <w:rFonts w:ascii="Symbol" w:hAnsi="Symbol"/>
          <w:szCs w:val="20"/>
        </w:rPr>
        <w:t></w:t>
      </w:r>
      <w:r w:rsidRPr="004E003C">
        <w:rPr>
          <w:rFonts w:ascii="Symbol" w:hAnsi="Symbol"/>
          <w:szCs w:val="20"/>
        </w:rPr>
        <w:t></w:t>
      </w:r>
      <w:r w:rsidRPr="004E003C">
        <w:rPr>
          <w:rFonts w:ascii="Arial" w:hAnsi="Arial" w:cs="Arial"/>
          <w:vertAlign w:val="subscript"/>
          <w:lang w:val="en-US"/>
        </w:rPr>
        <w:t xml:space="preserve">RR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RC</w:t>
      </w:r>
      <w:r w:rsidRPr="004E003C">
        <w:t xml:space="preserve"> show the same functional form corresponding to a </w:t>
      </w:r>
      <w:r>
        <w:t>Single Storage</w:t>
      </w:r>
      <w:r w:rsidRPr="004E003C">
        <w:t xml:space="preserve"> approach (</w:t>
      </w:r>
      <w:r>
        <w:t>Fig.</w:t>
      </w:r>
      <w:r w:rsidRPr="004E003C">
        <w:t xml:space="preserve">4,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xml:space="preserve">) and decrease monotonously with the respective time constants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xml:space="preserve"> to an asymptotic zero. However, the signal amplitude of the observable river runoff  </w:t>
      </w:r>
      <w:r w:rsidRPr="004E003C">
        <w:rPr>
          <w:rFonts w:ascii="Symbol" w:hAnsi="Symbol"/>
          <w:szCs w:val="20"/>
        </w:rPr>
        <w:t></w:t>
      </w:r>
      <w:r w:rsidRPr="004E003C">
        <w:rPr>
          <w:rFonts w:ascii="Arial" w:hAnsi="Arial" w:cs="Arial"/>
          <w:vertAlign w:val="subscript"/>
          <w:lang w:val="en-US"/>
        </w:rPr>
        <w:t xml:space="preserve">RR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 xml:space="preserve">N </w:t>
      </w:r>
      <w:r w:rsidRPr="004E003C">
        <w:rPr>
          <w:rFonts w:ascii="Symbol" w:hAnsi="Symbol"/>
          <w:szCs w:val="20"/>
          <w:lang w:val="de-DE"/>
        </w:rPr>
        <w:t></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normalized with recharge N, shows a 2D dependence for combinations in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xml:space="preserve"> (</w:t>
      </w:r>
      <w:r>
        <w:t>Fig.</w:t>
      </w:r>
      <w:r w:rsidRPr="004E003C">
        <w:t xml:space="preserve">4). </w:t>
      </w:r>
    </w:p>
    <w:p w:rsidR="002B4767" w:rsidRDefault="002B4767" w:rsidP="007353B9"/>
    <w:p w:rsidR="002B4767" w:rsidRPr="004E003C" w:rsidRDefault="002B4767" w:rsidP="00746D1E">
      <w:r w:rsidRPr="004E003C">
        <w:t xml:space="preserve"> </w:t>
      </w:r>
      <w:r>
        <w:t xml:space="preserve"> </w:t>
      </w:r>
      <w:r w:rsidR="006E6A8F">
        <w:rPr>
          <w:noProof/>
          <w:lang w:val="de-DE"/>
        </w:rPr>
        <w:pict>
          <v:shape id="Picture 10" o:spid="_x0000_i1058" type="#_x0000_t75" style="width:177.25pt;height:176.2pt;visibility:visible">
            <v:imagedata r:id="rId69" o:title=""/>
          </v:shape>
        </w:pict>
      </w:r>
    </w:p>
    <w:p w:rsidR="002B4767" w:rsidRPr="004E003C" w:rsidRDefault="002B4767" w:rsidP="00746D1E">
      <w:pPr>
        <w:rPr>
          <w:rFonts w:ascii="Arial" w:hAnsi="Arial" w:cs="Arial"/>
        </w:rPr>
      </w:pPr>
      <w:r w:rsidRPr="004E003C">
        <w:rPr>
          <w:b/>
          <w:bCs/>
          <w:sz w:val="18"/>
          <w:szCs w:val="18"/>
        </w:rPr>
        <w:t xml:space="preserve">Fig.4: Relative Signal Amplitudes for </w:t>
      </w:r>
      <w:r>
        <w:rPr>
          <w:b/>
          <w:bCs/>
          <w:sz w:val="18"/>
          <w:szCs w:val="18"/>
        </w:rPr>
        <w:t>river</w:t>
      </w:r>
      <w:r w:rsidRPr="004E003C">
        <w:rPr>
          <w:b/>
          <w:bCs/>
          <w:sz w:val="18"/>
          <w:szCs w:val="18"/>
        </w:rPr>
        <w:t xml:space="preserve"> </w:t>
      </w:r>
      <w:r>
        <w:rPr>
          <w:b/>
          <w:bCs/>
          <w:sz w:val="18"/>
          <w:szCs w:val="18"/>
        </w:rPr>
        <w:t xml:space="preserve">runoff </w:t>
      </w:r>
      <w:r w:rsidRPr="004E003C">
        <w:rPr>
          <w:rFonts w:ascii="Symbol" w:hAnsi="Symbol"/>
          <w:szCs w:val="20"/>
        </w:rPr>
        <w:t></w:t>
      </w:r>
      <w:r w:rsidRPr="004E003C">
        <w:rPr>
          <w:rFonts w:ascii="Arial" w:hAnsi="Arial" w:cs="Arial"/>
          <w:vertAlign w:val="subscript"/>
          <w:lang w:val="en-US"/>
        </w:rPr>
        <w:t xml:space="preserve">RR </w:t>
      </w:r>
      <w:r w:rsidRPr="004E003C">
        <w:rPr>
          <w:rFonts w:ascii="Arial" w:hAnsi="Arial" w:cs="Arial"/>
          <w:lang w:val="en-US"/>
        </w:rPr>
        <w:t>/</w:t>
      </w:r>
      <w:r w:rsidRPr="004E003C">
        <w:rPr>
          <w:rFonts w:ascii="Arial" w:hAnsi="Arial" w:cs="Arial"/>
          <w:vertAlign w:val="subscript"/>
          <w:lang w:val="en-US"/>
        </w:rPr>
        <w:t xml:space="preserve"> </w:t>
      </w:r>
      <w:r w:rsidRPr="004E003C">
        <w:rPr>
          <w:rFonts w:ascii="Symbol" w:hAnsi="Symbol"/>
          <w:szCs w:val="20"/>
        </w:rPr>
        <w:t></w:t>
      </w:r>
      <w:r w:rsidRPr="004E003C">
        <w:rPr>
          <w:rFonts w:ascii="Arial" w:hAnsi="Arial" w:cs="Arial"/>
          <w:vertAlign w:val="subscript"/>
          <w:lang w:val="en-US"/>
        </w:rPr>
        <w:t>N</w:t>
      </w:r>
      <w:r w:rsidRPr="004E003C">
        <w:rPr>
          <w:b/>
          <w:bCs/>
          <w:sz w:val="18"/>
          <w:szCs w:val="18"/>
        </w:rPr>
        <w:t xml:space="preserve"> versus </w:t>
      </w:r>
      <w:r w:rsidRPr="004E003C">
        <w:rPr>
          <w:rFonts w:ascii="Symbol" w:hAnsi="Symbol"/>
          <w:szCs w:val="20"/>
        </w:rPr>
        <w:t></w:t>
      </w:r>
      <w:r w:rsidRPr="004E003C">
        <w:rPr>
          <w:szCs w:val="20"/>
          <w:vertAlign w:val="subscript"/>
          <w:lang w:val="en-US"/>
        </w:rPr>
        <w:t xml:space="preserve">T </w:t>
      </w:r>
      <w:r w:rsidRPr="004E003C">
        <w:rPr>
          <w:szCs w:val="20"/>
          <w:lang w:val="en-US"/>
        </w:rPr>
        <w:t xml:space="preserve"> =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b/>
          <w:bCs/>
          <w:sz w:val="18"/>
          <w:szCs w:val="18"/>
        </w:rPr>
        <w:t xml:space="preserve">  for combinations  in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p>
    <w:p w:rsidR="002B4767" w:rsidRDefault="002B4767" w:rsidP="007353B9"/>
    <w:p w:rsidR="002B4767" w:rsidRPr="004E003C" w:rsidRDefault="002B4767" w:rsidP="007353B9">
      <w:r w:rsidRPr="004E003C">
        <w:t>Both observables, total mass and river runoff</w:t>
      </w:r>
      <w:r>
        <w:t>,</w:t>
      </w:r>
      <w:r w:rsidRPr="004E003C">
        <w:t xml:space="preserve"> show a non unique behaviour with respect to combinations in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for the same </w:t>
      </w:r>
      <w:r w:rsidRPr="004E003C">
        <w:rPr>
          <w:rFonts w:ascii="Symbol" w:hAnsi="Symbol"/>
          <w:szCs w:val="20"/>
        </w:rPr>
        <w:t></w:t>
      </w:r>
      <w:r w:rsidRPr="004E003C">
        <w:rPr>
          <w:szCs w:val="20"/>
          <w:vertAlign w:val="subscript"/>
          <w:lang w:val="en-US"/>
        </w:rPr>
        <w:t xml:space="preserve">T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xml:space="preserve"> and considerable deviations from the </w:t>
      </w:r>
      <w:r>
        <w:t>Single Storage</w:t>
      </w:r>
      <w:r w:rsidRPr="004E003C">
        <w:t xml:space="preserve"> approach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xml:space="preserve">). Measurements of the signal amplitudes thus only provide coarse estimates of the total time constant </w:t>
      </w:r>
      <w:r w:rsidRPr="004E003C">
        <w:rPr>
          <w:rFonts w:ascii="Symbol" w:hAnsi="Symbol"/>
          <w:szCs w:val="20"/>
        </w:rPr>
        <w:t></w:t>
      </w:r>
      <w:r w:rsidRPr="004E003C">
        <w:rPr>
          <w:szCs w:val="20"/>
          <w:vertAlign w:val="subscript"/>
          <w:lang w:val="en-US"/>
        </w:rPr>
        <w:t>T</w:t>
      </w:r>
      <w:r w:rsidRPr="004E003C">
        <w:t xml:space="preserve">, yet do not </w:t>
      </w:r>
      <w:del w:id="166" w:author="Johannes Riegger" w:date="2018-06-12T09:26:00Z">
        <w:r w:rsidRPr="004E003C" w:rsidDel="001D357A">
          <w:delText>allow to distinguish</w:delText>
        </w:r>
      </w:del>
      <w:ins w:id="167" w:author="Johannes Riegger" w:date="2018-06-12T09:26:00Z">
        <w:r>
          <w:t>pe</w:t>
        </w:r>
      </w:ins>
      <w:ins w:id="168" w:author="Johannes Riegger" w:date="2018-06-12T09:27:00Z">
        <w:r>
          <w:t>r</w:t>
        </w:r>
      </w:ins>
      <w:ins w:id="169" w:author="Johannes Riegger" w:date="2018-06-12T09:26:00Z">
        <w:r>
          <w:t>rmit distinction</w:t>
        </w:r>
      </w:ins>
      <w:r w:rsidRPr="004E003C">
        <w:t xml:space="preserve"> </w:t>
      </w:r>
      <w:ins w:id="170" w:author="Johannes Riegger" w:date="2018-06-12T09:28:00Z">
        <w:r>
          <w:t>between</w:t>
        </w:r>
      </w:ins>
      <w:r w:rsidRPr="004E003C">
        <w:rPr>
          <w:rFonts w:ascii="Symbol" w:hAnsi="Symbol"/>
          <w:szCs w:val="20"/>
        </w:rPr>
        <w:t></w:t>
      </w:r>
      <w:r w:rsidRPr="004E003C">
        <w:rPr>
          <w:szCs w:val="20"/>
          <w:vertAlign w:val="subscript"/>
          <w:lang w:val="en-US"/>
        </w:rPr>
        <w:t>R</w:t>
      </w:r>
      <w:r w:rsidRPr="004E003C">
        <w:t xml:space="preserve"> </w:t>
      </w:r>
      <w:del w:id="171" w:author="Johannes Riegger" w:date="2018-06-12T09:28:00Z">
        <w:r w:rsidRPr="004E003C" w:rsidDel="001D357A">
          <w:delText xml:space="preserve">versus </w:delText>
        </w:r>
      </w:del>
      <w:ins w:id="172" w:author="Johannes Riegger" w:date="2018-06-12T09:28:00Z">
        <w:r>
          <w:t>and</w:t>
        </w:r>
        <w:r w:rsidRPr="004E003C">
          <w:t xml:space="preserve"> </w:t>
        </w:r>
      </w:ins>
      <w:r w:rsidRPr="004E003C">
        <w:rPr>
          <w:rFonts w:ascii="Symbol" w:hAnsi="Symbol"/>
          <w:szCs w:val="20"/>
        </w:rPr>
        <w:t></w:t>
      </w:r>
      <w:r w:rsidRPr="004E003C">
        <w:rPr>
          <w:szCs w:val="20"/>
          <w:vertAlign w:val="subscript"/>
          <w:lang w:val="en-US"/>
        </w:rPr>
        <w:t>C</w:t>
      </w:r>
      <w:r w:rsidRPr="004E003C">
        <w:t xml:space="preserve"> and </w:t>
      </w:r>
      <w:del w:id="173" w:author="Johannes Riegger" w:date="2018-06-12T09:28:00Z">
        <w:r w:rsidRPr="004E003C" w:rsidDel="001D357A">
          <w:delText>to separate</w:delText>
        </w:r>
      </w:del>
      <w:ins w:id="174" w:author="Johannes Riegger" w:date="2018-06-12T09:28:00Z">
        <w:r>
          <w:t>betweeen</w:t>
        </w:r>
      </w:ins>
      <w:r w:rsidRPr="004E003C">
        <w:t xml:space="preserve"> catchment and river network storage. </w:t>
      </w:r>
    </w:p>
    <w:p w:rsidR="002B4767" w:rsidRPr="004E003C" w:rsidRDefault="002B4767" w:rsidP="007353B9">
      <w:r w:rsidRPr="004E003C">
        <w:t xml:space="preserve">However, so far, only the signal amplitudes are examined, </w:t>
      </w:r>
      <w:del w:id="175" w:author="Johannes Riegger" w:date="2018-06-12T09:28:00Z">
        <w:r w:rsidRPr="004E003C" w:rsidDel="001D357A">
          <w:delText xml:space="preserve">yet </w:delText>
        </w:r>
      </w:del>
      <w:ins w:id="176" w:author="Johannes Riegger" w:date="2018-06-12T09:28:00Z">
        <w:r>
          <w:t>but</w:t>
        </w:r>
        <w:r w:rsidRPr="004E003C">
          <w:t xml:space="preserve"> </w:t>
        </w:r>
      </w:ins>
      <w:r w:rsidRPr="004E003C">
        <w:t xml:space="preserve">not the specific properties of the time series, i.e. the dynamic response to input signals in form and phase. The convolution in the solution of the balance equation, Eq.(8) and (11), leads to a different phasing w.r.t. the input N(t), which can be utilized for a separation of the respective time constants. </w:t>
      </w:r>
    </w:p>
    <w:p w:rsidR="002B4767" w:rsidRPr="004E003C" w:rsidRDefault="002B4767" w:rsidP="007353B9"/>
    <w:p w:rsidR="002B4767" w:rsidRPr="00E677EC" w:rsidRDefault="002B4767" w:rsidP="009C5FF0">
      <w:pPr>
        <w:pStyle w:val="Heading2"/>
      </w:pPr>
      <w:r w:rsidRPr="00E677EC">
        <w:lastRenderedPageBreak/>
        <w:t>3.3 Phasing</w:t>
      </w:r>
    </w:p>
    <w:p w:rsidR="002B4767" w:rsidRDefault="002B4767" w:rsidP="007353B9">
      <w:r w:rsidRPr="004E003C">
        <w:t xml:space="preserve">For the synthetic example with a sinusoidal recharge time series N(t) as input the phasing </w:t>
      </w:r>
      <w:r w:rsidRPr="004E003C">
        <w:rPr>
          <w:rFonts w:ascii="Symbol" w:hAnsi="Symbol"/>
          <w:szCs w:val="20"/>
        </w:rPr>
        <w:t></w:t>
      </w:r>
      <w:r w:rsidRPr="004E003C">
        <w:rPr>
          <w:rFonts w:ascii="Symbol" w:hAnsi="Symbol"/>
          <w:szCs w:val="20"/>
        </w:rPr>
        <w:t></w:t>
      </w:r>
      <w:r w:rsidRPr="004E003C">
        <w:t>of the different response signals is determined by the fit of a sinusoidal function (</w:t>
      </w:r>
      <w:r>
        <w:t>Fig.</w:t>
      </w:r>
      <w:r w:rsidRPr="004E003C">
        <w:t xml:space="preserve">5). This </w:t>
      </w:r>
      <w:del w:id="177" w:author="Johannes Riegger" w:date="2018-06-12T09:29:00Z">
        <w:r w:rsidRPr="004E003C" w:rsidDel="001D357A">
          <w:delText>allows to easily determine</w:delText>
        </w:r>
      </w:del>
      <w:ins w:id="178" w:author="Johannes Riegger" w:date="2018-06-12T09:29:00Z">
        <w:del w:id="179" w:author="Angelika" w:date="2018-06-14T15:26:00Z">
          <w:r w:rsidDel="009B646F">
            <w:delText>permits</w:delText>
          </w:r>
        </w:del>
      </w:ins>
      <w:ins w:id="180" w:author="Angelika" w:date="2018-06-14T15:26:00Z">
        <w:r>
          <w:t>facilitates</w:t>
        </w:r>
      </w:ins>
      <w:ins w:id="181" w:author="Johannes Riegger" w:date="2018-06-12T09:29:00Z">
        <w:r>
          <w:t xml:space="preserve"> the easy determination of</w:t>
        </w:r>
      </w:ins>
      <w:r w:rsidRPr="004E003C">
        <w:t xml:space="preserve"> the phasing and thus the relative phase shift </w:t>
      </w:r>
      <w:r w:rsidRPr="004E003C">
        <w:rPr>
          <w:rFonts w:ascii="Symbol" w:hAnsi="Symbol"/>
          <w:szCs w:val="20"/>
        </w:rPr>
        <w:t></w:t>
      </w:r>
      <w:r w:rsidRPr="004E003C">
        <w:rPr>
          <w:rFonts w:ascii="Symbol" w:hAnsi="Symbol"/>
          <w:szCs w:val="20"/>
        </w:rPr>
        <w:t></w:t>
      </w:r>
      <w:r w:rsidRPr="004E003C">
        <w:rPr>
          <w:rFonts w:ascii="Symbol" w:hAnsi="Symbol"/>
          <w:szCs w:val="20"/>
        </w:rPr>
        <w:t></w:t>
      </w:r>
      <w:r w:rsidRPr="004E003C">
        <w:t xml:space="preserve">between the signals. </w:t>
      </w:r>
      <w:r>
        <w:t>Mass</w:t>
      </w:r>
      <w:r w:rsidRPr="004E003C">
        <w:t>es and the related runoffs are in phase for the same storage compartments, Eq.(1</w:t>
      </w:r>
      <w:r>
        <w:t>5</w:t>
      </w:r>
      <w:r w:rsidRPr="004E003C">
        <w:t>). For a negligible river network time constant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river runoff R</w:t>
      </w:r>
      <w:r w:rsidRPr="004E003C">
        <w:rPr>
          <w:vertAlign w:val="subscript"/>
        </w:rPr>
        <w:t>R</w:t>
      </w:r>
      <w:r w:rsidRPr="004E003C">
        <w:t xml:space="preserve"> is in phase with the catchment storage M</w:t>
      </w:r>
      <w:r w:rsidRPr="004E003C">
        <w:rPr>
          <w:vertAlign w:val="subscript"/>
        </w:rPr>
        <w:t>C</w:t>
      </w:r>
      <w:r w:rsidRPr="004E003C">
        <w:t xml:space="preserve">. </w:t>
      </w:r>
    </w:p>
    <w:p w:rsidR="002B4767" w:rsidRDefault="002B4767" w:rsidP="007353B9"/>
    <w:p w:rsidR="002B4767" w:rsidRPr="004E003C" w:rsidRDefault="002B4767" w:rsidP="00746D1E">
      <w:pPr>
        <w:rPr>
          <w:rFonts w:ascii="Arial" w:hAnsi="Arial" w:cs="Arial"/>
        </w:rPr>
      </w:pPr>
    </w:p>
    <w:p w:rsidR="002B4767" w:rsidRPr="004E003C" w:rsidRDefault="002B4767" w:rsidP="00746D1E">
      <w:r w:rsidRPr="004E003C">
        <w:t xml:space="preserve"> </w:t>
      </w:r>
      <w:r>
        <w:t xml:space="preserve"> </w:t>
      </w:r>
      <w:r w:rsidR="006E6A8F">
        <w:rPr>
          <w:noProof/>
          <w:lang w:val="de-DE"/>
        </w:rPr>
        <w:pict>
          <v:shape id="Picture 11" o:spid="_x0000_i1059" type="#_x0000_t75" style="width:174.55pt;height:177.8pt;visibility:visible">
            <v:imagedata r:id="rId70" o:title=""/>
          </v:shape>
        </w:pict>
      </w:r>
    </w:p>
    <w:p w:rsidR="002B4767" w:rsidRPr="004E003C" w:rsidRDefault="002B4767" w:rsidP="00746D1E">
      <w:r w:rsidRPr="004E003C">
        <w:rPr>
          <w:b/>
          <w:bCs/>
          <w:sz w:val="18"/>
          <w:szCs w:val="18"/>
        </w:rPr>
        <w:t xml:space="preserve">Fig.5: Phasing of </w:t>
      </w:r>
      <w:r>
        <w:rPr>
          <w:b/>
          <w:bCs/>
          <w:sz w:val="18"/>
          <w:szCs w:val="18"/>
        </w:rPr>
        <w:t>river</w:t>
      </w:r>
      <w:r w:rsidRPr="004E003C">
        <w:rPr>
          <w:b/>
          <w:bCs/>
          <w:sz w:val="18"/>
          <w:szCs w:val="18"/>
        </w:rPr>
        <w:t xml:space="preserve"> </w:t>
      </w:r>
      <w:r>
        <w:rPr>
          <w:b/>
          <w:bCs/>
          <w:sz w:val="18"/>
          <w:szCs w:val="18"/>
        </w:rPr>
        <w:t>network</w:t>
      </w:r>
      <w:r w:rsidRPr="004E003C">
        <w:rPr>
          <w:b/>
          <w:bCs/>
          <w:sz w:val="18"/>
          <w:szCs w:val="18"/>
        </w:rPr>
        <w:t xml:space="preserve"> </w:t>
      </w:r>
      <w:r>
        <w:rPr>
          <w:b/>
          <w:bCs/>
          <w:sz w:val="18"/>
          <w:szCs w:val="18"/>
        </w:rPr>
        <w:t>mass</w:t>
      </w:r>
      <w:r w:rsidRPr="004E003C">
        <w:rPr>
          <w:b/>
          <w:bCs/>
          <w:sz w:val="18"/>
          <w:szCs w:val="18"/>
        </w:rPr>
        <w:t xml:space="preserve"> w.r.t. </w:t>
      </w:r>
      <w:r>
        <w:rPr>
          <w:b/>
          <w:bCs/>
          <w:sz w:val="18"/>
          <w:szCs w:val="18"/>
        </w:rPr>
        <w:t>r</w:t>
      </w:r>
      <w:r w:rsidRPr="004E003C">
        <w:rPr>
          <w:b/>
          <w:bCs/>
          <w:sz w:val="18"/>
          <w:szCs w:val="18"/>
        </w:rPr>
        <w:t xml:space="preserve">echarge </w:t>
      </w:r>
      <w:r>
        <w:rPr>
          <w:b/>
          <w:bCs/>
          <w:sz w:val="18"/>
          <w:szCs w:val="18"/>
        </w:rPr>
        <w:t xml:space="preserve">time series </w:t>
      </w:r>
      <w:r w:rsidRPr="004E003C">
        <w:rPr>
          <w:b/>
          <w:bCs/>
          <w:sz w:val="18"/>
          <w:szCs w:val="18"/>
        </w:rPr>
        <w:t xml:space="preserve">displayed versus </w:t>
      </w:r>
      <w:r w:rsidRPr="004E003C">
        <w:rPr>
          <w:rFonts w:ascii="Symbol" w:hAnsi="Symbol"/>
          <w:szCs w:val="20"/>
        </w:rPr>
        <w:t></w:t>
      </w:r>
      <w:r w:rsidRPr="004E003C">
        <w:rPr>
          <w:szCs w:val="20"/>
          <w:vertAlign w:val="subscript"/>
          <w:lang w:val="en-US"/>
        </w:rPr>
        <w:t xml:space="preserve">C  </w:t>
      </w:r>
      <w:r w:rsidRPr="004E003C">
        <w:rPr>
          <w:b/>
          <w:bCs/>
          <w:sz w:val="18"/>
          <w:szCs w:val="18"/>
        </w:rPr>
        <w:t xml:space="preserve">for different </w:t>
      </w:r>
      <w:r w:rsidRPr="004E003C">
        <w:rPr>
          <w:rFonts w:ascii="Symbol" w:hAnsi="Symbol"/>
          <w:szCs w:val="20"/>
        </w:rPr>
        <w:t></w:t>
      </w:r>
      <w:r w:rsidRPr="004E003C">
        <w:rPr>
          <w:szCs w:val="20"/>
          <w:vertAlign w:val="subscript"/>
          <w:lang w:val="en-US"/>
        </w:rPr>
        <w:t>R</w:t>
      </w:r>
    </w:p>
    <w:p w:rsidR="002B4767" w:rsidRPr="004E003C" w:rsidRDefault="002B4767" w:rsidP="00746D1E"/>
    <w:p w:rsidR="002B4767" w:rsidRPr="004E003C" w:rsidRDefault="002B4767" w:rsidP="007353B9">
      <w:r w:rsidRPr="004E003C">
        <w:t xml:space="preserve">The functional form of the phasing </w:t>
      </w:r>
      <w:r w:rsidRPr="004E003C">
        <w:rPr>
          <w:rFonts w:ascii="Symbol" w:hAnsi="Symbol"/>
        </w:rPr>
        <w:t></w:t>
      </w:r>
      <w:r w:rsidRPr="004E003C">
        <w:rPr>
          <w:vertAlign w:val="subscript"/>
        </w:rPr>
        <w:t>MC</w:t>
      </w:r>
      <w:r w:rsidRPr="004E003C">
        <w:t xml:space="preserve"> for the catchment mass M</w:t>
      </w:r>
      <w:r w:rsidRPr="004E003C">
        <w:rPr>
          <w:vertAlign w:val="subscript"/>
        </w:rPr>
        <w:t>C</w:t>
      </w:r>
      <w:r w:rsidRPr="004E003C">
        <w:t xml:space="preserve"> or the corresponding runoff R</w:t>
      </w:r>
      <w:r w:rsidRPr="004E003C">
        <w:rPr>
          <w:vertAlign w:val="subscript"/>
        </w:rPr>
        <w:t>C</w:t>
      </w:r>
      <w:r w:rsidRPr="004E003C">
        <w:t xml:space="preserve"> relative to recharge N(t) (</w:t>
      </w:r>
      <w:r>
        <w:t>Fig.</w:t>
      </w:r>
      <w:r w:rsidRPr="004E003C">
        <w:t>5) can be empirically described by the monotonous function  :</w:t>
      </w:r>
    </w:p>
    <w:p w:rsidR="002B4767" w:rsidRPr="004E003C" w:rsidRDefault="002B4767" w:rsidP="007353B9">
      <w:r w:rsidRPr="004E003C">
        <w:rPr>
          <w:rFonts w:ascii="Arial" w:hAnsi="Arial" w:cs="Arial"/>
          <w:position w:val="-34"/>
        </w:rPr>
        <w:object w:dxaOrig="2620" w:dyaOrig="800">
          <v:shape id="_x0000_i1060" type="#_x0000_t75" style="width:110.2pt;height:33.8pt" o:ole="">
            <v:imagedata r:id="rId71" o:title=""/>
          </v:shape>
          <o:OLEObject Type="Embed" ProgID="Equation.3" ShapeID="_x0000_i1060" DrawAspect="Content" ObjectID="_1590569202" r:id="rId72"/>
        </w:object>
      </w:r>
      <w:r w:rsidRPr="004E003C">
        <w:t xml:space="preserve">   </w: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(24)</w:t>
      </w:r>
    </w:p>
    <w:p w:rsidR="002B4767" w:rsidRPr="004E003C" w:rsidRDefault="002B4767" w:rsidP="007353B9">
      <w:r w:rsidRPr="004E003C">
        <w:t xml:space="preserve">with the empirical parameters </w:t>
      </w:r>
      <w:r w:rsidRPr="004E003C">
        <w:rPr>
          <w:rFonts w:ascii="Symbol" w:hAnsi="Symbol"/>
        </w:rPr>
        <w:t></w:t>
      </w:r>
      <w:r w:rsidRPr="004E003C">
        <w:rPr>
          <w:vertAlign w:val="subscript"/>
        </w:rPr>
        <w:t xml:space="preserve">max </w:t>
      </w:r>
      <w:r w:rsidRPr="004E003C">
        <w:t>=</w:t>
      </w:r>
      <w:r w:rsidRPr="004E003C">
        <w:rPr>
          <w:vertAlign w:val="subscript"/>
        </w:rPr>
        <w:t xml:space="preserve"> </w:t>
      </w:r>
      <w:ins w:id="182" w:author="Johannes R" w:date="2018-06-14T13:04:00Z">
        <w:r>
          <w:t>2,95</w:t>
        </w:r>
        <w:r w:rsidRPr="004E003C">
          <w:t xml:space="preserve"> </w:t>
        </w:r>
      </w:ins>
      <w:r w:rsidRPr="004E003C">
        <w:t xml:space="preserve">and </w:t>
      </w:r>
      <w:r w:rsidRPr="004E003C">
        <w:rPr>
          <w:rFonts w:ascii="Symbol" w:hAnsi="Symbol"/>
        </w:rPr>
        <w:t></w:t>
      </w:r>
      <w:r w:rsidRPr="004E003C">
        <w:t>=</w:t>
      </w:r>
      <w:r w:rsidRPr="004E003C">
        <w:rPr>
          <w:vertAlign w:val="subscript"/>
        </w:rPr>
        <w:t xml:space="preserve"> </w:t>
      </w:r>
      <w:ins w:id="183" w:author="Johannes R" w:date="2018-06-14T13:04:00Z">
        <w:r>
          <w:t>2,7</w:t>
        </w:r>
      </w:ins>
      <w:r w:rsidRPr="004E003C">
        <w:t xml:space="preserve"> and an error </w:t>
      </w:r>
      <w:r w:rsidRPr="004E003C">
        <w:rPr>
          <w:rFonts w:ascii="Symbol" w:hAnsi="Symbol"/>
        </w:rPr>
        <w:t></w:t>
      </w:r>
      <w:r w:rsidRPr="004E003C">
        <w:rPr>
          <w:vertAlign w:val="subscript"/>
        </w:rPr>
        <w:t xml:space="preserve"> </w:t>
      </w:r>
      <w:r w:rsidRPr="004E003C">
        <w:t>&lt;</w:t>
      </w:r>
      <w:r w:rsidRPr="004E003C">
        <w:rPr>
          <w:vertAlign w:val="subscript"/>
        </w:rPr>
        <w:t xml:space="preserve"> </w:t>
      </w:r>
      <w:r w:rsidRPr="004E003C">
        <w:t>1%  relative to the maximum.</w:t>
      </w:r>
    </w:p>
    <w:p w:rsidR="002B4767" w:rsidRPr="004E003C" w:rsidRDefault="002B4767" w:rsidP="007353B9"/>
    <w:p w:rsidR="002B4767" w:rsidRPr="004E003C" w:rsidRDefault="002B4767" w:rsidP="007353B9">
      <w:r w:rsidRPr="004E003C">
        <w:t>As the catchment runoff R</w:t>
      </w:r>
      <w:r w:rsidRPr="004E003C">
        <w:rPr>
          <w:vertAlign w:val="subscript"/>
        </w:rPr>
        <w:t>C</w:t>
      </w:r>
      <w:r w:rsidRPr="004E003C">
        <w:t xml:space="preserve"> with the phasing </w:t>
      </w:r>
      <w:r w:rsidRPr="004E003C">
        <w:rPr>
          <w:rFonts w:ascii="Symbol" w:hAnsi="Symbol"/>
        </w:rPr>
        <w:t></w:t>
      </w:r>
      <w:r w:rsidRPr="004E003C">
        <w:rPr>
          <w:vertAlign w:val="subscript"/>
        </w:rPr>
        <w:t>MC</w:t>
      </w:r>
      <w:r w:rsidRPr="004E003C">
        <w:t xml:space="preserve"> </w:t>
      </w:r>
      <w:del w:id="184" w:author="Johannes R" w:date="2018-06-14T13:05:00Z">
        <w:r w:rsidRPr="004E003C" w:rsidDel="00752822">
          <w:delText xml:space="preserve"> </w:delText>
        </w:r>
      </w:del>
      <w:r w:rsidRPr="004E003C">
        <w:t>serves as input into the river system, the phasing of the river system w.r.t. to catchment runoff R</w:t>
      </w:r>
      <w:r w:rsidRPr="004E003C">
        <w:rPr>
          <w:vertAlign w:val="subscript"/>
        </w:rPr>
        <w:t>C</w:t>
      </w:r>
      <w:r w:rsidRPr="004E003C">
        <w:t>, which has the same functional form as Eq. (24), is added on top of it (</w:t>
      </w:r>
      <w:r>
        <w:t>Fig.</w:t>
      </w:r>
      <w:r w:rsidRPr="004E003C">
        <w:t>5). The resulting phasing of the river network storage or river runoff is thus given by a superposition in the form:</w:t>
      </w:r>
    </w:p>
    <w:p w:rsidR="002B4767" w:rsidRPr="004E003C" w:rsidRDefault="002B4767" w:rsidP="007353B9">
      <w:r w:rsidRPr="004E003C">
        <w:rPr>
          <w:rFonts w:ascii="Arial" w:hAnsi="Arial" w:cs="Arial"/>
          <w:position w:val="-34"/>
        </w:rPr>
        <w:object w:dxaOrig="4560" w:dyaOrig="800">
          <v:shape id="_x0000_i1061" type="#_x0000_t75" style="width:191.45pt;height:33.8pt" o:ole="">
            <v:imagedata r:id="rId73" o:title=""/>
          </v:shape>
          <o:OLEObject Type="Embed" ProgID="Equation.3" ShapeID="_x0000_i1061" DrawAspect="Content" ObjectID="_1590569203" r:id="rId74"/>
        </w:object>
      </w:r>
      <w:r w:rsidRPr="004E003C">
        <w:t xml:space="preserve">  </w:t>
      </w:r>
      <w:r w:rsidRPr="004E003C">
        <w:tab/>
      </w:r>
      <w:r w:rsidRPr="004E003C">
        <w:tab/>
      </w:r>
      <w:r w:rsidRPr="004E003C">
        <w:tab/>
      </w:r>
      <w:r w:rsidRPr="004E003C">
        <w:tab/>
      </w:r>
      <w:r w:rsidRPr="004E003C">
        <w:tab/>
      </w:r>
      <w:r w:rsidRPr="004E003C">
        <w:tab/>
      </w:r>
      <w:r>
        <w:tab/>
      </w:r>
      <w:r w:rsidRPr="004E003C">
        <w:tab/>
        <w:t>(25)</w:t>
      </w:r>
    </w:p>
    <w:p w:rsidR="002B4767" w:rsidRPr="004E003C" w:rsidRDefault="002B4767" w:rsidP="007353B9">
      <w:r w:rsidRPr="004E003C">
        <w:lastRenderedPageBreak/>
        <w:t xml:space="preserve">for any combination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and with the same empirical parameters as in Eq. (24). </w:t>
      </w:r>
    </w:p>
    <w:p w:rsidR="002B4767" w:rsidRPr="004E003C" w:rsidRDefault="002B4767" w:rsidP="007353B9"/>
    <w:p w:rsidR="002B4767" w:rsidRDefault="002B4767" w:rsidP="00C15834">
      <w:r w:rsidRPr="004E003C">
        <w:t xml:space="preserve">As total mass </w:t>
      </w:r>
      <w:r w:rsidRPr="004E003C">
        <w:rPr>
          <w:lang w:val="en-US"/>
        </w:rPr>
        <w:t>M</w:t>
      </w:r>
      <w:r w:rsidRPr="004E003C">
        <w:rPr>
          <w:vertAlign w:val="subscript"/>
          <w:lang w:val="en-US"/>
        </w:rPr>
        <w:t xml:space="preserve">T </w:t>
      </w:r>
      <w:r w:rsidRPr="004E003C">
        <w:rPr>
          <w:lang w:val="en-US"/>
        </w:rPr>
        <w:t>(t)</w:t>
      </w:r>
      <w:r w:rsidRPr="004E003C">
        <w:rPr>
          <w:vertAlign w:val="subscript"/>
          <w:lang w:val="en-US"/>
        </w:rPr>
        <w:t xml:space="preserve"> </w:t>
      </w:r>
      <w:r w:rsidRPr="004E003C">
        <w:rPr>
          <w:lang w:val="en-US"/>
        </w:rPr>
        <w:t>=</w:t>
      </w:r>
      <w:r w:rsidRPr="004E003C">
        <w:rPr>
          <w:vertAlign w:val="subscript"/>
          <w:lang w:val="en-US"/>
        </w:rPr>
        <w:t xml:space="preserve"> </w:t>
      </w:r>
      <w:r w:rsidRPr="004E003C">
        <w:rPr>
          <w:lang w:val="en-US"/>
        </w:rPr>
        <w:t>M</w:t>
      </w:r>
      <w:r w:rsidRPr="004E003C">
        <w:rPr>
          <w:vertAlign w:val="subscript"/>
          <w:lang w:val="en-US"/>
        </w:rPr>
        <w:t xml:space="preserve">C </w:t>
      </w:r>
      <w:r w:rsidRPr="004E003C">
        <w:rPr>
          <w:lang w:val="en-US"/>
        </w:rPr>
        <w:t>(t)</w:t>
      </w:r>
      <w:r w:rsidRPr="004E003C">
        <w:rPr>
          <w:vertAlign w:val="subscript"/>
          <w:lang w:val="en-US"/>
        </w:rPr>
        <w:t xml:space="preserve"> </w:t>
      </w:r>
      <w:r w:rsidRPr="004E003C">
        <w:rPr>
          <w:lang w:val="en-US"/>
        </w:rPr>
        <w:t>+</w:t>
      </w:r>
      <w:r w:rsidRPr="004E003C">
        <w:rPr>
          <w:vertAlign w:val="subscript"/>
          <w:lang w:val="en-US"/>
        </w:rPr>
        <w:t xml:space="preserve"> </w:t>
      </w:r>
      <w:r w:rsidRPr="004E003C">
        <w:rPr>
          <w:lang w:val="en-US"/>
        </w:rPr>
        <w:t>M</w:t>
      </w:r>
      <w:r w:rsidRPr="004E003C">
        <w:rPr>
          <w:vertAlign w:val="subscript"/>
          <w:lang w:val="en-US"/>
        </w:rPr>
        <w:t xml:space="preserve">R </w:t>
      </w:r>
      <w:r w:rsidRPr="004E003C">
        <w:rPr>
          <w:lang w:val="en-US"/>
        </w:rPr>
        <w:t xml:space="preserve">(t) </w:t>
      </w:r>
      <w:r w:rsidRPr="004E003C">
        <w:t>is the superposition of the signals with the respective amplitudes and phasing</w:t>
      </w:r>
      <w:r>
        <w:t>s</w:t>
      </w:r>
      <w:r w:rsidRPr="004E003C">
        <w:t xml:space="preserve">, the phasing of </w:t>
      </w:r>
      <w:r>
        <w:t xml:space="preserve">total mass </w:t>
      </w:r>
      <w:r w:rsidRPr="004E003C">
        <w:t>M</w:t>
      </w:r>
      <w:r w:rsidRPr="004E003C">
        <w:rPr>
          <w:vertAlign w:val="subscript"/>
        </w:rPr>
        <w:t>T</w:t>
      </w:r>
      <w:r w:rsidRPr="004E003C">
        <w:t>(t) is situated between catchment</w:t>
      </w:r>
      <w:r>
        <w:t xml:space="preserve"> </w:t>
      </w:r>
      <w:r w:rsidRPr="004E003C">
        <w:t xml:space="preserve">and the river system </w:t>
      </w:r>
      <w:r>
        <w:t xml:space="preserve">mass </w:t>
      </w:r>
      <w:r w:rsidRPr="004E003C">
        <w:t xml:space="preserve">according to </w:t>
      </w:r>
      <w:r w:rsidRPr="004E003C">
        <w:rPr>
          <w:rFonts w:ascii="Symbol" w:hAnsi="Symbol"/>
          <w:szCs w:val="20"/>
        </w:rPr>
        <w:t></w:t>
      </w:r>
      <w:r w:rsidRPr="004E003C">
        <w:rPr>
          <w:szCs w:val="20"/>
          <w:vertAlign w:val="subscript"/>
          <w:lang w:val="en-US"/>
        </w:rPr>
        <w:t>R</w:t>
      </w:r>
      <w:r w:rsidRPr="004E003C">
        <w:t>. This means that for non negligible river network mass (</w:t>
      </w:r>
      <w:r w:rsidRPr="004E003C">
        <w:rPr>
          <w:rFonts w:ascii="Symbol" w:hAnsi="Symbol"/>
          <w:szCs w:val="20"/>
        </w:rPr>
        <w:t></w:t>
      </w:r>
      <w:r w:rsidRPr="004E003C">
        <w:rPr>
          <w:szCs w:val="20"/>
          <w:vertAlign w:val="subscript"/>
          <w:lang w:val="en-US"/>
        </w:rPr>
        <w:t xml:space="preserve">R </w:t>
      </w:r>
      <w:r w:rsidRPr="004E003C">
        <w:t>&gt;</w:t>
      </w:r>
      <w:r w:rsidRPr="004E003C">
        <w:rPr>
          <w:szCs w:val="20"/>
          <w:vertAlign w:val="subscript"/>
          <w:lang w:val="en-US"/>
        </w:rPr>
        <w:t xml:space="preserve"> </w:t>
      </w:r>
      <w:r w:rsidRPr="004E003C">
        <w:t>0) a phase shift between total mass (GRACE) and observed runoff and thus between total mass and modelled catchment mass must occur. The phasing of total mass M</w:t>
      </w:r>
      <w:r w:rsidRPr="004E003C">
        <w:rPr>
          <w:vertAlign w:val="subscript"/>
        </w:rPr>
        <w:t>T</w:t>
      </w:r>
      <w:r w:rsidRPr="004E003C">
        <w:t xml:space="preserve">(t) for all combinations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 xml:space="preserve">) </w:t>
      </w:r>
      <w:r>
        <w:t>Fig.</w:t>
      </w:r>
      <w:r w:rsidRPr="004E003C">
        <w:t xml:space="preserve">6 shows the same functional form as </w:t>
      </w:r>
      <w:r w:rsidRPr="004E003C">
        <w:rPr>
          <w:rFonts w:ascii="Symbol" w:hAnsi="Symbol"/>
        </w:rPr>
        <w:t></w:t>
      </w:r>
      <w:r w:rsidRPr="004E003C">
        <w:rPr>
          <w:vertAlign w:val="subscript"/>
        </w:rPr>
        <w:t>MC</w:t>
      </w:r>
      <w:r w:rsidRPr="004E003C">
        <w:t xml:space="preserve"> and </w:t>
      </w:r>
      <w:r w:rsidRPr="004E003C">
        <w:rPr>
          <w:rFonts w:ascii="Symbol" w:hAnsi="Symbol"/>
        </w:rPr>
        <w:t></w:t>
      </w:r>
      <w:r w:rsidRPr="004E003C">
        <w:rPr>
          <w:vertAlign w:val="subscript"/>
        </w:rPr>
        <w:t>MR</w:t>
      </w:r>
      <w:r w:rsidRPr="004E003C">
        <w:t xml:space="preserve">, Eq.(24), (25) if displayed versus the total time constant </w:t>
      </w:r>
      <w:r w:rsidRPr="004E003C">
        <w:rPr>
          <w:rFonts w:ascii="Symbol" w:hAnsi="Symbol"/>
          <w:szCs w:val="20"/>
        </w:rPr>
        <w:t></w:t>
      </w:r>
      <w:r w:rsidRPr="004E003C">
        <w:rPr>
          <w:szCs w:val="20"/>
          <w:vertAlign w:val="subscript"/>
          <w:lang w:val="en-US"/>
        </w:rPr>
        <w:t xml:space="preserve">T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xml:space="preserve">. </w:t>
      </w:r>
    </w:p>
    <w:p w:rsidR="002B4767" w:rsidRDefault="002B4767" w:rsidP="00C15834"/>
    <w:p w:rsidR="002B4767" w:rsidRPr="004E003C" w:rsidRDefault="002B4767" w:rsidP="00746D1E"/>
    <w:p w:rsidR="002B4767" w:rsidRPr="004E003C" w:rsidRDefault="002B4767" w:rsidP="00746D1E">
      <w:r w:rsidRPr="004E003C">
        <w:t xml:space="preserve"> </w:t>
      </w:r>
      <w:r>
        <w:t xml:space="preserve"> </w:t>
      </w:r>
      <w:r w:rsidR="006E6A8F">
        <w:rPr>
          <w:noProof/>
          <w:lang w:val="de-DE"/>
        </w:rPr>
        <w:pict>
          <v:shape id="Picture 6" o:spid="_x0000_i1062" type="#_x0000_t75" style="width:174.55pt;height:176.2pt;visibility:visible">
            <v:imagedata r:id="rId75" o:title=""/>
          </v:shape>
        </w:pict>
      </w:r>
    </w:p>
    <w:p w:rsidR="002B4767" w:rsidRPr="004E003C" w:rsidRDefault="002B4767" w:rsidP="00746D1E">
      <w:r w:rsidRPr="004E003C">
        <w:rPr>
          <w:b/>
          <w:bCs/>
          <w:sz w:val="18"/>
          <w:szCs w:val="18"/>
        </w:rPr>
        <w:t xml:space="preserve">Fig.6:  Phasing of Total </w:t>
      </w:r>
      <w:r>
        <w:rPr>
          <w:b/>
          <w:bCs/>
          <w:sz w:val="18"/>
          <w:szCs w:val="18"/>
        </w:rPr>
        <w:t>mass</w:t>
      </w:r>
      <w:r w:rsidRPr="004E003C">
        <w:rPr>
          <w:b/>
          <w:bCs/>
          <w:sz w:val="18"/>
          <w:szCs w:val="18"/>
        </w:rPr>
        <w:t xml:space="preserve"> versus </w:t>
      </w:r>
      <w:r>
        <w:rPr>
          <w:b/>
          <w:bCs/>
          <w:sz w:val="18"/>
          <w:szCs w:val="18"/>
        </w:rPr>
        <w:t xml:space="preserve">total time constant </w:t>
      </w:r>
      <w:r w:rsidRPr="004E003C">
        <w:rPr>
          <w:rFonts w:ascii="Symbol" w:hAnsi="Symbol"/>
          <w:szCs w:val="20"/>
        </w:rPr>
        <w:t></w:t>
      </w:r>
      <w:r w:rsidRPr="004E003C">
        <w:rPr>
          <w:szCs w:val="20"/>
          <w:vertAlign w:val="subscript"/>
          <w:lang w:val="en-US"/>
        </w:rPr>
        <w:t xml:space="preserve">T </w:t>
      </w:r>
      <w:r w:rsidRPr="004E003C">
        <w:rPr>
          <w:szCs w:val="20"/>
          <w:lang w:val="en-US"/>
        </w:rPr>
        <w:t xml:space="preserve"> =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b/>
          <w:bCs/>
          <w:sz w:val="18"/>
          <w:szCs w:val="18"/>
        </w:rPr>
        <w:t xml:space="preserve">  </w:t>
      </w:r>
    </w:p>
    <w:p w:rsidR="002B4767" w:rsidRPr="004E003C" w:rsidRDefault="002B4767" w:rsidP="00C15834"/>
    <w:p w:rsidR="002B4767" w:rsidRPr="004E003C" w:rsidRDefault="002B4767" w:rsidP="007353B9">
      <w:r w:rsidRPr="004E003C">
        <w:t>It can be approximated by the fitting function M</w:t>
      </w:r>
      <w:r w:rsidRPr="004E003C">
        <w:rPr>
          <w:vertAlign w:val="subscript"/>
        </w:rPr>
        <w:t>T</w:t>
      </w:r>
      <w:r w:rsidRPr="004E003C">
        <w:t xml:space="preserve"> fit :</w:t>
      </w:r>
    </w:p>
    <w:p w:rsidR="002B4767" w:rsidRPr="004E003C" w:rsidRDefault="002B4767" w:rsidP="007353B9">
      <w:r w:rsidRPr="004E003C">
        <w:rPr>
          <w:rFonts w:ascii="Arial" w:hAnsi="Arial" w:cs="Arial"/>
          <w:position w:val="-34"/>
        </w:rPr>
        <w:object w:dxaOrig="3100" w:dyaOrig="800">
          <v:shape id="_x0000_i1063" type="#_x0000_t75" style="width:142.35pt;height:37.65pt" o:ole="">
            <v:imagedata r:id="rId76" o:title=""/>
          </v:shape>
          <o:OLEObject Type="Embed" ProgID="Equation.3" ShapeID="_x0000_i1063" DrawAspect="Content" ObjectID="_1590569204" r:id="rId77"/>
        </w:object>
      </w:r>
      <w:r w:rsidRPr="004E003C">
        <w:t xml:space="preserve">   </w:t>
      </w:r>
      <w:r w:rsidRPr="004E003C">
        <w:tab/>
      </w:r>
      <w:r w:rsidRPr="004E003C">
        <w:tab/>
      </w:r>
      <w:r w:rsidRPr="004E003C">
        <w:tab/>
      </w:r>
      <w:r w:rsidRPr="004E003C">
        <w:tab/>
      </w:r>
      <w:r w:rsidRPr="004E003C">
        <w:tab/>
      </w:r>
      <w:r w:rsidRPr="004E003C">
        <w:tab/>
      </w:r>
      <w:r w:rsidRPr="004E003C">
        <w:tab/>
      </w:r>
      <w:r w:rsidRPr="004E003C">
        <w:tab/>
      </w:r>
      <w:r w:rsidRPr="004E003C">
        <w:tab/>
        <w:t>(26)</w:t>
      </w:r>
    </w:p>
    <w:p w:rsidR="002B4767" w:rsidRDefault="002B4767" w:rsidP="007353B9">
      <w:pPr>
        <w:rPr>
          <w:ins w:id="185" w:author="Johannes R" w:date="2018-06-14T13:06:00Z"/>
        </w:rPr>
      </w:pPr>
      <w:ins w:id="186" w:author="Johannes R" w:date="2018-06-14T13:06:00Z">
        <w:r w:rsidRPr="004E003C">
          <w:t xml:space="preserve">with the empirical parameters </w:t>
        </w:r>
        <w:r w:rsidRPr="004E003C">
          <w:rPr>
            <w:rFonts w:ascii="Symbol" w:hAnsi="Symbol"/>
          </w:rPr>
          <w:t></w:t>
        </w:r>
        <w:r w:rsidRPr="004E003C">
          <w:rPr>
            <w:vertAlign w:val="subscript"/>
          </w:rPr>
          <w:t xml:space="preserve">max </w:t>
        </w:r>
        <w:r w:rsidRPr="004E003C">
          <w:t>=</w:t>
        </w:r>
        <w:r w:rsidRPr="004E003C">
          <w:rPr>
            <w:vertAlign w:val="subscript"/>
          </w:rPr>
          <w:t xml:space="preserve"> </w:t>
        </w:r>
        <w:r>
          <w:t>2,95</w:t>
        </w:r>
        <w:r w:rsidRPr="004E003C">
          <w:t xml:space="preserve"> and </w:t>
        </w:r>
        <w:r w:rsidRPr="004E003C">
          <w:rPr>
            <w:rFonts w:ascii="Symbol" w:hAnsi="Symbol"/>
          </w:rPr>
          <w:t></w:t>
        </w:r>
      </w:ins>
      <w:ins w:id="187" w:author="Johannes R" w:date="2018-06-14T13:07:00Z">
        <w:r w:rsidRPr="00B37EF6">
          <w:rPr>
            <w:rFonts w:ascii="Symbol" w:hAnsi="Symbol"/>
            <w:vertAlign w:val="subscript"/>
          </w:rPr>
          <w:t></w:t>
        </w:r>
      </w:ins>
      <w:ins w:id="188" w:author="Johannes R" w:date="2018-06-14T13:06:00Z">
        <w:r w:rsidRPr="004E003C">
          <w:t>=</w:t>
        </w:r>
        <w:r w:rsidRPr="004E003C">
          <w:rPr>
            <w:vertAlign w:val="subscript"/>
          </w:rPr>
          <w:t xml:space="preserve"> </w:t>
        </w:r>
        <w:r>
          <w:t>3,15</w:t>
        </w:r>
        <w:r w:rsidRPr="004E003C">
          <w:t xml:space="preserve"> </w:t>
        </w:r>
      </w:ins>
    </w:p>
    <w:p w:rsidR="002B4767" w:rsidRDefault="002B4767" w:rsidP="007353B9">
      <w:pPr>
        <w:rPr>
          <w:ins w:id="189" w:author="Johannes R" w:date="2018-06-14T13:06:00Z"/>
        </w:rPr>
      </w:pPr>
    </w:p>
    <w:p w:rsidR="002B4767" w:rsidRPr="004E003C" w:rsidRDefault="002B4767" w:rsidP="007353B9">
      <w:r w:rsidRPr="004E003C">
        <w:t>The phase shift between GRACE total mass and river runoff is thus given by :</w:t>
      </w:r>
    </w:p>
    <w:p w:rsidR="002B4767" w:rsidRPr="004E003C" w:rsidRDefault="002B4767" w:rsidP="007353B9">
      <w:r w:rsidRPr="004E003C">
        <w:rPr>
          <w:rFonts w:ascii="Arial" w:hAnsi="Arial" w:cs="Arial"/>
          <w:position w:val="-38"/>
        </w:rPr>
        <w:object w:dxaOrig="7920" w:dyaOrig="840">
          <v:shape id="_x0000_i1064" type="#_x0000_t75" style="width:352.35pt;height:39.25pt" o:ole="">
            <v:imagedata r:id="rId78" o:title=""/>
          </v:shape>
          <o:OLEObject Type="Embed" ProgID="Equation.3" ShapeID="_x0000_i1064" DrawAspect="Content" ObjectID="_1590569205" r:id="rId79"/>
        </w:object>
      </w:r>
      <w:r w:rsidRPr="004E003C">
        <w:t xml:space="preserve"> </w:t>
      </w:r>
      <w:r w:rsidRPr="004E003C">
        <w:tab/>
      </w:r>
      <w:r w:rsidRPr="004E003C">
        <w:tab/>
      </w:r>
      <w:r w:rsidRPr="004E003C">
        <w:tab/>
      </w:r>
      <w:r w:rsidRPr="004E003C">
        <w:tab/>
        <w:t>(27)</w:t>
      </w:r>
    </w:p>
    <w:p w:rsidR="002B4767" w:rsidRPr="004E003C" w:rsidRDefault="002B4767" w:rsidP="007353B9"/>
    <w:p w:rsidR="002B4767" w:rsidRPr="004E003C" w:rsidRDefault="002B4767" w:rsidP="007353B9">
      <w:r w:rsidRPr="004E003C">
        <w:t xml:space="preserve">Use of the total time constant </w:t>
      </w:r>
      <w:r w:rsidRPr="004E003C">
        <w:rPr>
          <w:rFonts w:ascii="Symbol" w:hAnsi="Symbol"/>
          <w:szCs w:val="20"/>
        </w:rPr>
        <w:t></w:t>
      </w:r>
      <w:r w:rsidRPr="004E003C">
        <w:rPr>
          <w:szCs w:val="20"/>
          <w:vertAlign w:val="subscript"/>
          <w:lang w:val="en-US"/>
        </w:rPr>
        <w:t xml:space="preserve">T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xml:space="preserve"> and phase shift </w:t>
      </w:r>
      <w:r w:rsidRPr="004E003C">
        <w:rPr>
          <w:rFonts w:ascii="Symbol" w:hAnsi="Symbol"/>
          <w:szCs w:val="20"/>
        </w:rPr>
        <w:t></w:t>
      </w:r>
      <w:r w:rsidRPr="004E003C">
        <w:rPr>
          <w:rFonts w:ascii="Symbol" w:hAnsi="Symbol"/>
          <w:szCs w:val="20"/>
        </w:rPr>
        <w:t></w:t>
      </w:r>
      <w:r w:rsidRPr="004E003C">
        <w:t xml:space="preserve"> taken from a simple temporal adaption of measured GRACE and runoff in principle </w:t>
      </w:r>
      <w:ins w:id="190" w:author="Johannes R" w:date="2018-06-14T16:01:00Z">
        <w:r>
          <w:t>allow for a</w:t>
        </w:r>
      </w:ins>
      <w:ins w:id="191" w:author="Johannes Riegger" w:date="2018-06-12T09:30:00Z">
        <w:r>
          <w:t xml:space="preserve"> determination of</w:t>
        </w:r>
      </w:ins>
      <w:r w:rsidRPr="004E003C">
        <w:t xml:space="preserve"> </w:t>
      </w:r>
      <w:r w:rsidRPr="004E003C">
        <w:rPr>
          <w:rFonts w:ascii="Symbol" w:hAnsi="Symbol"/>
          <w:szCs w:val="20"/>
        </w:rPr>
        <w:t></w:t>
      </w:r>
      <w:r w:rsidRPr="004E003C">
        <w:rPr>
          <w:szCs w:val="20"/>
          <w:vertAlign w:val="subscript"/>
          <w:lang w:val="en-US"/>
        </w:rPr>
        <w:t>C</w:t>
      </w:r>
      <w:r w:rsidRPr="004E003C">
        <w:t xml:space="preserve"> and </w:t>
      </w:r>
      <w:r w:rsidRPr="004E003C">
        <w:rPr>
          <w:rFonts w:ascii="Symbol" w:hAnsi="Symbol"/>
          <w:szCs w:val="20"/>
        </w:rPr>
        <w:t></w:t>
      </w:r>
      <w:r w:rsidRPr="004E003C">
        <w:rPr>
          <w:szCs w:val="20"/>
          <w:vertAlign w:val="subscript"/>
          <w:lang w:val="en-US"/>
        </w:rPr>
        <w:t>R</w:t>
      </w:r>
      <w:r w:rsidRPr="004E003C">
        <w:t xml:space="preserve"> separately according to Eq. (27). However, errors introduced </w:t>
      </w:r>
      <w:r w:rsidRPr="004E003C">
        <w:lastRenderedPageBreak/>
        <w:t xml:space="preserve">by the linear interpolation used for the adaption of the phase shift lead to a much lower accuracy than the parameter estimation via the time series.  </w:t>
      </w:r>
    </w:p>
    <w:p w:rsidR="002B4767" w:rsidRPr="004E003C" w:rsidRDefault="002B4767" w:rsidP="007353B9"/>
    <w:p w:rsidR="002B4767" w:rsidRPr="00E677EC" w:rsidRDefault="002B4767" w:rsidP="00FD730B">
      <w:pPr>
        <w:pStyle w:val="Heading2"/>
      </w:pPr>
      <w:r w:rsidRPr="00E677EC">
        <w:t>3.4 Parameter estimation</w:t>
      </w:r>
    </w:p>
    <w:p w:rsidR="002B4767" w:rsidRPr="004E003C" w:rsidRDefault="002B4767" w:rsidP="007353B9">
      <w:r w:rsidRPr="004E003C">
        <w:t xml:space="preserve">The analytical solutions for synthetic recharge time series </w:t>
      </w:r>
      <w:del w:id="192" w:author="Johannes R" w:date="2018-06-14T16:03:00Z">
        <w:r w:rsidRPr="004E003C" w:rsidDel="00A33037">
          <w:delText>allow to</w:delText>
        </w:r>
      </w:del>
      <w:ins w:id="193" w:author="Johannes R" w:date="2018-06-14T16:03:00Z">
        <w:r>
          <w:t xml:space="preserve"> </w:t>
        </w:r>
      </w:ins>
      <w:del w:id="194" w:author="Johannes R" w:date="2018-06-14T16:03:00Z">
        <w:r w:rsidRPr="004E003C" w:rsidDel="00A33037">
          <w:delText xml:space="preserve">evaluate </w:delText>
        </w:r>
      </w:del>
      <w:ins w:id="195" w:author="Johannes R" w:date="2018-06-14T16:02:00Z">
        <w:r>
          <w:t>permit the evaluation of</w:t>
        </w:r>
        <w:r w:rsidRPr="004E003C">
          <w:t xml:space="preserve"> </w:t>
        </w:r>
      </w:ins>
      <w:r w:rsidRPr="004E003C">
        <w:t xml:space="preserve">the uniqueness and accuracy of the parameter optimization for given observables independent from limitations in the accuracy of numerical schemes and independent from noise in real world data sets. For given combinations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 xml:space="preserve">) </w:t>
      </w:r>
      <w:r w:rsidRPr="004E003C">
        <w:t xml:space="preserve">the analytical solutions are used as synthetic measurements and are fitted with the same algorithm in order to retrieve the fit parameters </w:t>
      </w:r>
      <w:r w:rsidRPr="004E003C">
        <w:rPr>
          <w:rFonts w:ascii="Symbol" w:hAnsi="Symbol"/>
          <w:szCs w:val="20"/>
          <w:lang w:val="de-DE"/>
        </w:rPr>
        <w:t></w:t>
      </w:r>
      <w:r w:rsidRPr="004E003C">
        <w:rPr>
          <w:rFonts w:ascii="Symbol" w:hAnsi="Symbol"/>
          <w:szCs w:val="20"/>
          <w:u w:val="single"/>
        </w:rPr>
        <w:t></w:t>
      </w:r>
      <w:r w:rsidRPr="004E003C">
        <w:rPr>
          <w:szCs w:val="20"/>
          <w:vertAlign w:val="subscript"/>
          <w:lang w:val="en-US"/>
        </w:rPr>
        <w:t>C</w:t>
      </w:r>
      <w:r w:rsidRPr="004E003C">
        <w:rPr>
          <w:szCs w:val="20"/>
          <w:lang w:val="en-US"/>
        </w:rPr>
        <w:t xml:space="preserve">, </w:t>
      </w:r>
      <w:r w:rsidRPr="004E003C">
        <w:rPr>
          <w:rFonts w:ascii="Symbol" w:hAnsi="Symbol"/>
          <w:szCs w:val="20"/>
          <w:u w:val="single"/>
        </w:rPr>
        <w:t></w:t>
      </w:r>
      <w:r w:rsidRPr="004E003C">
        <w:rPr>
          <w:szCs w:val="20"/>
          <w:vertAlign w:val="subscript"/>
          <w:lang w:val="en-US"/>
        </w:rPr>
        <w:t>R</w:t>
      </w:r>
      <w:r w:rsidRPr="004E003C">
        <w:rPr>
          <w:szCs w:val="20"/>
          <w:lang w:val="en-US"/>
        </w:rPr>
        <w:t>)</w:t>
      </w:r>
      <w:r w:rsidRPr="004E003C">
        <w:t xml:space="preserve">. </w:t>
      </w:r>
    </w:p>
    <w:p w:rsidR="002B4767" w:rsidRPr="004E003C" w:rsidRDefault="002B4767" w:rsidP="007353B9">
      <w:r w:rsidRPr="004E003C">
        <w:t>As the total mass M</w:t>
      </w:r>
      <w:r w:rsidRPr="004E003C">
        <w:rPr>
          <w:vertAlign w:val="subscript"/>
        </w:rPr>
        <w:t>T</w:t>
      </w:r>
      <w:r w:rsidRPr="004E003C">
        <w:t>, Eq.(</w:t>
      </w:r>
      <w:r>
        <w:t>20</w:t>
      </w:r>
      <w:r w:rsidRPr="004E003C">
        <w:t xml:space="preserve">), and the phasing, Eq.(25-27), are commutative in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either the data range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or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has to be used for a unique optimization. This is realized via an additional constraint in the optimization. For the discussion here the condition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is used, which hydrologically reflects the more frequent situations that the inundation volume is smaller than the catchment storage but the results can also be applied to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t xml:space="preserve">, which might be the case in flat areas with a dense river network (such as the Amazon), which typically leads to temporarily inundated areas. </w:t>
      </w:r>
    </w:p>
    <w:p w:rsidR="002B4767" w:rsidRDefault="002B4767" w:rsidP="00F84F8F">
      <w:pPr>
        <w:jc w:val="left"/>
      </w:pPr>
      <w:r w:rsidRPr="004E003C">
        <w:t>As absolute signal values are not relevant for the determination of the time constant from runoff or not available for GRACE data, the optimization versus the respective time series is based on signal amplitudes and the phasing. Thus</w:t>
      </w:r>
      <w:r>
        <w:t>,</w:t>
      </w:r>
      <w:r w:rsidRPr="004E003C">
        <w:t xml:space="preserve"> for a unique determination of </w:t>
      </w:r>
      <w:r w:rsidRPr="004E003C">
        <w:rPr>
          <w:rFonts w:ascii="Symbol" w:hAnsi="Symbol"/>
          <w:szCs w:val="20"/>
          <w:lang w:val="de-DE"/>
        </w:rPr>
        <w:t></w:t>
      </w:r>
      <w:r w:rsidRPr="004E003C">
        <w:rPr>
          <w:rFonts w:ascii="Symbol" w:hAnsi="Symbol"/>
          <w:szCs w:val="20"/>
          <w:u w:val="single"/>
        </w:rPr>
        <w:t></w:t>
      </w:r>
      <w:r w:rsidRPr="004E003C">
        <w:rPr>
          <w:szCs w:val="20"/>
          <w:vertAlign w:val="subscript"/>
          <w:lang w:val="en-US"/>
        </w:rPr>
        <w:t>C</w:t>
      </w:r>
      <w:r w:rsidRPr="004E003C">
        <w:rPr>
          <w:szCs w:val="20"/>
          <w:lang w:val="en-US"/>
        </w:rPr>
        <w:t xml:space="preserve">, </w:t>
      </w:r>
      <w:r w:rsidRPr="004E003C">
        <w:rPr>
          <w:rFonts w:ascii="Symbol" w:hAnsi="Symbol"/>
          <w:szCs w:val="20"/>
          <w:u w:val="single"/>
        </w:rPr>
        <w:t></w:t>
      </w:r>
      <w:r w:rsidRPr="004E003C">
        <w:rPr>
          <w:szCs w:val="20"/>
          <w:vertAlign w:val="subscript"/>
          <w:lang w:val="en-US"/>
        </w:rPr>
        <w:t>R</w:t>
      </w:r>
      <w:r w:rsidRPr="004E003C">
        <w:rPr>
          <w:szCs w:val="20"/>
          <w:lang w:val="en-US"/>
        </w:rPr>
        <w:t xml:space="preserve">) </w:t>
      </w:r>
      <w:r w:rsidRPr="004E003C">
        <w:t xml:space="preserve">the following conditions have to be fulfilled: </w:t>
      </w:r>
    </w:p>
    <w:p w:rsidR="002B4767" w:rsidRPr="004E003C" w:rsidRDefault="002B4767" w:rsidP="00F84F8F">
      <w:pPr>
        <w:jc w:val="left"/>
      </w:pPr>
    </w:p>
    <w:p w:rsidR="002B4767" w:rsidRPr="004E003C" w:rsidRDefault="002B4767" w:rsidP="00F84F8F">
      <w:pPr>
        <w:pStyle w:val="ListParagraph"/>
        <w:numPr>
          <w:ilvl w:val="0"/>
          <w:numId w:val="5"/>
        </w:numPr>
        <w:ind w:left="426" w:hanging="426"/>
        <w:jc w:val="left"/>
        <w:rPr>
          <w:lang w:val="en-US"/>
        </w:rPr>
      </w:pPr>
      <w:r w:rsidRPr="004E003C">
        <w:t xml:space="preserve">Optimization versus runoff </w:t>
      </w:r>
    </w:p>
    <w:p w:rsidR="002B4767" w:rsidRPr="004E003C" w:rsidRDefault="002B4767" w:rsidP="001764C0">
      <w:pPr>
        <w:rPr>
          <w:rFonts w:ascii="Arial" w:hAnsi="Arial" w:cs="Arial"/>
          <w:lang w:val="en-US"/>
        </w:rPr>
      </w:pPr>
      <w:r w:rsidRPr="004E003C">
        <w:rPr>
          <w:position w:val="-12"/>
        </w:rPr>
        <w:object w:dxaOrig="3500" w:dyaOrig="360">
          <v:shape id="_x0000_i1065" type="#_x0000_t75" style="width:194.2pt;height:21.25pt" o:ole="">
            <v:imagedata r:id="rId80" o:title=""/>
          </v:shape>
          <o:OLEObject Type="Embed" ProgID="Equation.3" ShapeID="_x0000_i1065" DrawAspect="Content" ObjectID="_1590569206" r:id="rId81"/>
        </w:object>
      </w:r>
      <w:r w:rsidRPr="004E003C">
        <w:tab/>
      </w:r>
      <w:r w:rsidRPr="004E003C">
        <w:tab/>
      </w:r>
      <w:r w:rsidRPr="004E003C">
        <w:tab/>
      </w:r>
      <w:r w:rsidRPr="004E003C">
        <w:tab/>
      </w:r>
      <w:r w:rsidRPr="004E003C">
        <w:tab/>
      </w:r>
      <w:r w:rsidRPr="004E003C">
        <w:tab/>
      </w:r>
      <w:r w:rsidRPr="004E003C">
        <w:tab/>
      </w:r>
      <w:r w:rsidRPr="004E003C">
        <w:tab/>
        <w:t>(28)</w:t>
      </w:r>
    </w:p>
    <w:p w:rsidR="002B4767" w:rsidRDefault="002B4767" w:rsidP="001764C0">
      <w:r w:rsidRPr="008A1595">
        <w:rPr>
          <w:position w:val="-34"/>
        </w:rPr>
        <w:object w:dxaOrig="4560" w:dyaOrig="800">
          <v:shape id="_x0000_i1066" type="#_x0000_t75" style="width:202.9pt;height:36.55pt" o:ole="">
            <v:imagedata r:id="rId82" o:title=""/>
          </v:shape>
          <o:OLEObject Type="Embed" ProgID="Equation.3" ShapeID="_x0000_i1066" DrawAspect="Content" ObjectID="_1590569207" r:id="rId83"/>
        </w:object>
      </w:r>
      <w:r w:rsidRPr="004E003C">
        <w:tab/>
      </w:r>
      <w:r w:rsidRPr="004E003C">
        <w:tab/>
      </w:r>
      <w:r w:rsidRPr="004E003C">
        <w:tab/>
      </w:r>
      <w:r w:rsidRPr="004E003C">
        <w:tab/>
      </w:r>
      <w:r w:rsidRPr="004E003C">
        <w:tab/>
      </w:r>
      <w:r w:rsidRPr="004E003C">
        <w:tab/>
      </w:r>
      <w:r w:rsidRPr="004E003C">
        <w:tab/>
      </w:r>
      <w:r w:rsidRPr="004E003C">
        <w:tab/>
        <w:t>(29)</w:t>
      </w:r>
    </w:p>
    <w:p w:rsidR="002B4767" w:rsidRPr="004E003C" w:rsidRDefault="002B4767" w:rsidP="001764C0">
      <w:pPr>
        <w:rPr>
          <w:rFonts w:ascii="Arial" w:hAnsi="Arial" w:cs="Arial"/>
          <w:lang w:val="en-US"/>
        </w:rPr>
      </w:pPr>
    </w:p>
    <w:p w:rsidR="002B4767" w:rsidRPr="004E003C" w:rsidRDefault="002B4767" w:rsidP="00F84F8F">
      <w:pPr>
        <w:tabs>
          <w:tab w:val="left" w:pos="426"/>
        </w:tabs>
      </w:pPr>
      <w:r w:rsidRPr="004E003C">
        <w:t>b)</w:t>
      </w:r>
      <w:r w:rsidRPr="004E003C">
        <w:tab/>
        <w:t>Optimization versus mass anomalies</w:t>
      </w:r>
    </w:p>
    <w:p w:rsidR="002B4767" w:rsidRPr="004E003C" w:rsidRDefault="002B4767" w:rsidP="001764C0">
      <w:pPr>
        <w:rPr>
          <w:rFonts w:ascii="Arial" w:hAnsi="Arial" w:cs="Arial"/>
          <w:lang w:val="en-US"/>
        </w:rPr>
      </w:pPr>
      <w:r w:rsidRPr="004E003C">
        <w:object w:dxaOrig="3480" w:dyaOrig="360">
          <v:shape id="_x0000_i1067" type="#_x0000_t75" style="width:195.25pt;height:21.25pt" o:ole="">
            <v:imagedata r:id="rId84" o:title=""/>
          </v:shape>
          <o:OLEObject Type="Embed" ProgID="Equation.3" ShapeID="_x0000_i1067" DrawAspect="Content" ObjectID="_1590569208" r:id="rId85"/>
        </w:object>
      </w:r>
      <w:r w:rsidRPr="004E003C">
        <w:tab/>
      </w:r>
      <w:r w:rsidRPr="004E003C">
        <w:tab/>
      </w:r>
      <w:r w:rsidRPr="004E003C">
        <w:tab/>
      </w:r>
      <w:r w:rsidRPr="004E003C">
        <w:tab/>
      </w:r>
      <w:r w:rsidRPr="004E003C">
        <w:tab/>
      </w:r>
      <w:r w:rsidRPr="004E003C">
        <w:tab/>
      </w:r>
      <w:r w:rsidRPr="004E003C">
        <w:tab/>
      </w:r>
      <w:r w:rsidRPr="004E003C">
        <w:tab/>
        <w:t>(30)</w:t>
      </w:r>
    </w:p>
    <w:p w:rsidR="002B4767" w:rsidRPr="004E003C" w:rsidRDefault="002B4767" w:rsidP="001764C0">
      <w:r w:rsidRPr="008A1595">
        <w:rPr>
          <w:position w:val="-34"/>
        </w:rPr>
        <w:object w:dxaOrig="4640" w:dyaOrig="800">
          <v:shape id="_x0000_i1068" type="#_x0000_t75" style="width:222.55pt;height:38.2pt" o:ole="">
            <v:imagedata r:id="rId86" o:title=""/>
          </v:shape>
          <o:OLEObject Type="Embed" ProgID="Equation.3" ShapeID="_x0000_i1068" DrawAspect="Content" ObjectID="_1590569209" r:id="rId87"/>
        </w:object>
      </w:r>
      <w:r w:rsidRPr="004E003C">
        <w:t xml:space="preserve"> </w:t>
      </w:r>
      <w:r w:rsidRPr="004E003C">
        <w:tab/>
      </w:r>
      <w:r w:rsidRPr="004E003C">
        <w:tab/>
      </w:r>
      <w:r w:rsidRPr="004E003C">
        <w:tab/>
      </w:r>
      <w:r w:rsidRPr="004E003C">
        <w:tab/>
      </w:r>
      <w:r w:rsidRPr="004E003C">
        <w:tab/>
      </w:r>
      <w:r w:rsidRPr="004E003C">
        <w:tab/>
      </w:r>
      <w:r w:rsidRPr="004E003C">
        <w:tab/>
        <w:t>(31)</w:t>
      </w:r>
    </w:p>
    <w:p w:rsidR="002B4767" w:rsidRPr="004E003C" w:rsidRDefault="002B4767" w:rsidP="007353B9"/>
    <w:p w:rsidR="002B4767" w:rsidRDefault="002B4767" w:rsidP="007353B9">
      <w:r w:rsidRPr="004E003C">
        <w:t xml:space="preserve">With the constraints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or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there is only one </w:t>
      </w:r>
      <w:r w:rsidRPr="004E003C">
        <w:rPr>
          <w:rFonts w:ascii="Symbol" w:hAnsi="Symbol"/>
          <w:szCs w:val="20"/>
          <w:lang w:val="de-DE"/>
        </w:rPr>
        <w:t></w:t>
      </w:r>
      <w:r w:rsidRPr="004E003C">
        <w:rPr>
          <w:rFonts w:ascii="Symbol" w:hAnsi="Symbol"/>
          <w:szCs w:val="20"/>
          <w:u w:val="single"/>
        </w:rPr>
        <w:t></w:t>
      </w:r>
      <w:r w:rsidRPr="004E003C">
        <w:rPr>
          <w:szCs w:val="20"/>
          <w:vertAlign w:val="subscript"/>
          <w:lang w:val="en-US"/>
        </w:rPr>
        <w:t>C</w:t>
      </w:r>
      <w:r w:rsidRPr="004E003C">
        <w:rPr>
          <w:szCs w:val="20"/>
          <w:lang w:val="en-US"/>
        </w:rPr>
        <w:t>,</w:t>
      </w:r>
      <w:r w:rsidRPr="004E003C">
        <w:rPr>
          <w:szCs w:val="20"/>
          <w:vertAlign w:val="subscript"/>
          <w:lang w:val="en-US"/>
        </w:rPr>
        <w:t xml:space="preserve"> </w:t>
      </w:r>
      <w:r w:rsidRPr="004E003C">
        <w:rPr>
          <w:rFonts w:ascii="Symbol" w:hAnsi="Symbol"/>
          <w:szCs w:val="20"/>
          <w:u w:val="single"/>
        </w:rPr>
        <w:t></w:t>
      </w:r>
      <w:r w:rsidRPr="004E003C">
        <w:rPr>
          <w:szCs w:val="20"/>
          <w:vertAlign w:val="subscript"/>
          <w:lang w:val="en-US"/>
        </w:rPr>
        <w:t>R</w:t>
      </w:r>
      <w:r w:rsidRPr="004E003C">
        <w:rPr>
          <w:szCs w:val="20"/>
          <w:lang w:val="en-US"/>
        </w:rPr>
        <w:t xml:space="preserve">) </w:t>
      </w:r>
      <w:r w:rsidRPr="004E003C">
        <w:t>fulfilling the respective conditions, thus leading to unique solutions. The optimization delivers RMSE errors for the time series in the range 10</w:t>
      </w:r>
      <w:r w:rsidRPr="004E003C">
        <w:rPr>
          <w:vertAlign w:val="superscript"/>
        </w:rPr>
        <w:t>-8</w:t>
      </w:r>
      <w:r w:rsidRPr="004E003C">
        <w:t xml:space="preserve"> - 10</w:t>
      </w:r>
      <w:r w:rsidRPr="004E003C">
        <w:rPr>
          <w:vertAlign w:val="superscript"/>
        </w:rPr>
        <w:t>-7</w:t>
      </w:r>
      <w:r w:rsidRPr="004E003C">
        <w:t xml:space="preserve"> and estimated time constants </w:t>
      </w:r>
      <w:r w:rsidRPr="004E003C">
        <w:rPr>
          <w:rFonts w:ascii="Symbol" w:hAnsi="Symbol"/>
          <w:szCs w:val="20"/>
          <w:lang w:val="de-DE"/>
        </w:rPr>
        <w:t></w:t>
      </w:r>
      <w:r w:rsidRPr="004E003C">
        <w:rPr>
          <w:rFonts w:ascii="Symbol" w:hAnsi="Symbol"/>
          <w:szCs w:val="20"/>
          <w:u w:val="single"/>
        </w:rPr>
        <w:t></w:t>
      </w:r>
      <w:r w:rsidRPr="004E003C">
        <w:rPr>
          <w:szCs w:val="20"/>
          <w:vertAlign w:val="subscript"/>
          <w:lang w:val="en-US"/>
        </w:rPr>
        <w:t>C</w:t>
      </w:r>
      <w:r w:rsidRPr="004E003C">
        <w:rPr>
          <w:szCs w:val="20"/>
          <w:lang w:val="en-US"/>
        </w:rPr>
        <w:t xml:space="preserve">, </w:t>
      </w:r>
      <w:r w:rsidRPr="004E003C">
        <w:rPr>
          <w:rFonts w:ascii="Symbol" w:hAnsi="Symbol"/>
          <w:szCs w:val="20"/>
          <w:u w:val="single"/>
        </w:rPr>
        <w:t></w:t>
      </w:r>
      <w:r w:rsidRPr="004E003C">
        <w:rPr>
          <w:szCs w:val="20"/>
          <w:vertAlign w:val="subscript"/>
          <w:lang w:val="en-US"/>
        </w:rPr>
        <w:t>R</w:t>
      </w:r>
      <w:r w:rsidRPr="004E003C">
        <w:rPr>
          <w:szCs w:val="20"/>
          <w:lang w:val="en-US"/>
        </w:rPr>
        <w:t xml:space="preserve">) </w:t>
      </w:r>
      <w:r w:rsidRPr="004E003C">
        <w:t xml:space="preserve">with a relative error  </w:t>
      </w:r>
      <w:r w:rsidRPr="004E003C">
        <w:rPr>
          <w:rFonts w:ascii="Symbol" w:hAnsi="Symbol"/>
          <w:szCs w:val="20"/>
        </w:rPr>
        <w:t></w:t>
      </w:r>
      <w:r w:rsidRPr="004E003C">
        <w:rPr>
          <w:rFonts w:ascii="Symbol" w:hAnsi="Symbol"/>
          <w:szCs w:val="20"/>
        </w:rPr>
        <w:t></w:t>
      </w:r>
      <w:r w:rsidRPr="004E003C">
        <w:rPr>
          <w:rFonts w:ascii="Symbol" w:hAnsi="Symbol"/>
          <w:szCs w:val="20"/>
          <w:u w:val="single"/>
        </w:rPr>
        <w:t></w:t>
      </w:r>
      <w:r w:rsidRPr="004E003C">
        <w:rPr>
          <w:szCs w:val="20"/>
          <w:vertAlign w:val="subscript"/>
          <w:lang w:val="en-US"/>
        </w:rPr>
        <w:t>X</w:t>
      </w:r>
      <w:r w:rsidRPr="004E003C">
        <w:rPr>
          <w:szCs w:val="20"/>
          <w:lang w:val="en-US"/>
        </w:rPr>
        <w:t>)</w:t>
      </w:r>
      <w:r w:rsidRPr="004E003C">
        <w:rPr>
          <w:szCs w:val="20"/>
          <w:vertAlign w:val="subscript"/>
          <w:lang w:val="en-US"/>
        </w:rPr>
        <w:t xml:space="preserve"> </w:t>
      </w:r>
      <w:r w:rsidRPr="004E003C">
        <w:rPr>
          <w:szCs w:val="20"/>
          <w:lang w:val="en-US"/>
        </w:rPr>
        <w:t>/</w:t>
      </w:r>
      <w:r w:rsidRPr="004E003C">
        <w:rPr>
          <w:rFonts w:ascii="Symbol" w:hAnsi="Symbol"/>
          <w:szCs w:val="20"/>
        </w:rPr>
        <w:t></w:t>
      </w:r>
      <w:r w:rsidRPr="004E003C">
        <w:rPr>
          <w:szCs w:val="20"/>
          <w:vertAlign w:val="subscript"/>
          <w:lang w:val="en-US"/>
        </w:rPr>
        <w:t>X</w:t>
      </w:r>
      <w:r w:rsidRPr="004E003C">
        <w:t xml:space="preserve"> which does not depend on absolute values of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sidRPr="004E003C">
        <w:t xml:space="preserve"> but on their ratio </w:t>
      </w:r>
      <w:r w:rsidRPr="004E003C">
        <w:rPr>
          <w:rFonts w:ascii="Symbol" w:hAnsi="Symbol"/>
          <w:szCs w:val="20"/>
        </w:rPr>
        <w:t></w:t>
      </w:r>
      <w:r w:rsidRPr="004E003C">
        <w:rPr>
          <w:szCs w:val="20"/>
          <w:vertAlign w:val="subscript"/>
          <w:lang w:val="en-US"/>
        </w:rPr>
        <w:t xml:space="preserve">R </w:t>
      </w:r>
      <w:r w:rsidRPr="004E003C">
        <w:t>/</w:t>
      </w:r>
      <w:r w:rsidRPr="004E003C">
        <w:rPr>
          <w:vertAlign w:val="subscript"/>
        </w:rPr>
        <w:t xml:space="preserve"> </w:t>
      </w:r>
      <w:r w:rsidRPr="004E003C">
        <w:rPr>
          <w:rFonts w:ascii="Symbol" w:hAnsi="Symbol"/>
          <w:szCs w:val="20"/>
        </w:rPr>
        <w:t></w:t>
      </w:r>
      <w:r w:rsidRPr="004E003C">
        <w:rPr>
          <w:szCs w:val="20"/>
          <w:vertAlign w:val="subscript"/>
          <w:lang w:val="en-US"/>
        </w:rPr>
        <w:t>C</w:t>
      </w:r>
      <w:r w:rsidRPr="004E003C">
        <w:t xml:space="preserve"> (</w:t>
      </w:r>
      <w:r>
        <w:t>Fig.</w:t>
      </w:r>
      <w:r w:rsidRPr="004E003C">
        <w:t xml:space="preserve">7). </w:t>
      </w:r>
    </w:p>
    <w:p w:rsidR="002B4767" w:rsidRDefault="002B4767" w:rsidP="007353B9"/>
    <w:p w:rsidR="002B4767" w:rsidRPr="004E003C" w:rsidRDefault="002B4767" w:rsidP="00746D1E">
      <w:r w:rsidRPr="004E003C">
        <w:t xml:space="preserve"> </w:t>
      </w:r>
      <w:r>
        <w:t xml:space="preserve"> </w:t>
      </w:r>
      <w:r w:rsidR="006E6A8F">
        <w:rPr>
          <w:noProof/>
          <w:lang w:val="de-DE"/>
        </w:rPr>
        <w:pict>
          <v:shape id="Picture 24" o:spid="_x0000_i1069" type="#_x0000_t75" style="width:176.2pt;height:175.65pt;visibility:visible">
            <v:imagedata r:id="rId88" o:title=""/>
          </v:shape>
        </w:pict>
      </w:r>
    </w:p>
    <w:p w:rsidR="002B4767" w:rsidRDefault="002B4767" w:rsidP="007353B9">
      <w:r w:rsidRPr="004E003C">
        <w:rPr>
          <w:b/>
          <w:bCs/>
          <w:sz w:val="18"/>
          <w:szCs w:val="18"/>
        </w:rPr>
        <w:t xml:space="preserve">Fig.7: Relative error of the catchment and river time constants </w:t>
      </w:r>
      <w:r w:rsidRPr="004E003C">
        <w:rPr>
          <w:rFonts w:ascii="Symbol" w:hAnsi="Symbol"/>
          <w:b/>
          <w:szCs w:val="20"/>
        </w:rPr>
        <w:t></w:t>
      </w:r>
      <w:r w:rsidRPr="004E003C">
        <w:rPr>
          <w:b/>
          <w:szCs w:val="20"/>
          <w:vertAlign w:val="subscript"/>
          <w:lang w:val="en-US"/>
        </w:rPr>
        <w:t xml:space="preserve">C </w:t>
      </w:r>
      <w:r w:rsidRPr="004E003C">
        <w:rPr>
          <w:b/>
          <w:szCs w:val="20"/>
          <w:lang w:val="en-US"/>
        </w:rPr>
        <w:t>and</w:t>
      </w:r>
      <w:r w:rsidRPr="004E003C">
        <w:rPr>
          <w:b/>
          <w:szCs w:val="20"/>
          <w:vertAlign w:val="subscript"/>
          <w:lang w:val="en-US"/>
        </w:rPr>
        <w:t xml:space="preserve"> </w:t>
      </w:r>
      <w:r w:rsidRPr="004E003C">
        <w:rPr>
          <w:rFonts w:ascii="Symbol" w:hAnsi="Symbol"/>
          <w:b/>
          <w:szCs w:val="20"/>
        </w:rPr>
        <w:t></w:t>
      </w:r>
      <w:r w:rsidRPr="004E003C">
        <w:rPr>
          <w:b/>
          <w:szCs w:val="20"/>
          <w:vertAlign w:val="subscript"/>
          <w:lang w:val="en-US"/>
        </w:rPr>
        <w:t>R</w:t>
      </w:r>
      <w:r w:rsidRPr="004E003C">
        <w:rPr>
          <w:b/>
          <w:bCs/>
          <w:sz w:val="18"/>
          <w:szCs w:val="18"/>
        </w:rPr>
        <w:t xml:space="preserve"> for the </w:t>
      </w:r>
      <w:r>
        <w:rPr>
          <w:b/>
          <w:bCs/>
          <w:sz w:val="18"/>
          <w:szCs w:val="18"/>
        </w:rPr>
        <w:t>Cascaded Storage</w:t>
      </w:r>
      <w:r w:rsidRPr="004E003C">
        <w:rPr>
          <w:b/>
          <w:bCs/>
          <w:sz w:val="18"/>
          <w:szCs w:val="18"/>
        </w:rPr>
        <w:t xml:space="preserve"> approach and for optimizations versus Total </w:t>
      </w:r>
      <w:r>
        <w:rPr>
          <w:b/>
          <w:bCs/>
          <w:sz w:val="18"/>
          <w:szCs w:val="18"/>
        </w:rPr>
        <w:t>mass</w:t>
      </w:r>
      <w:r w:rsidRPr="004E003C">
        <w:rPr>
          <w:b/>
          <w:bCs/>
          <w:sz w:val="18"/>
          <w:szCs w:val="18"/>
        </w:rPr>
        <w:t xml:space="preserve"> M</w:t>
      </w:r>
      <w:r w:rsidRPr="004E003C">
        <w:rPr>
          <w:b/>
          <w:bCs/>
          <w:sz w:val="18"/>
          <w:szCs w:val="18"/>
          <w:vertAlign w:val="subscript"/>
        </w:rPr>
        <w:t>T</w:t>
      </w:r>
      <w:r w:rsidRPr="004E003C">
        <w:rPr>
          <w:b/>
          <w:bCs/>
          <w:sz w:val="18"/>
          <w:szCs w:val="18"/>
        </w:rPr>
        <w:t xml:space="preserve"> or </w:t>
      </w:r>
      <w:r>
        <w:rPr>
          <w:b/>
          <w:bCs/>
          <w:sz w:val="18"/>
          <w:szCs w:val="18"/>
        </w:rPr>
        <w:t>river</w:t>
      </w:r>
      <w:r w:rsidRPr="004E003C">
        <w:rPr>
          <w:b/>
          <w:bCs/>
          <w:sz w:val="18"/>
          <w:szCs w:val="18"/>
        </w:rPr>
        <w:t xml:space="preserve"> </w:t>
      </w:r>
      <w:r>
        <w:rPr>
          <w:b/>
          <w:bCs/>
          <w:sz w:val="18"/>
          <w:szCs w:val="18"/>
        </w:rPr>
        <w:t>runoff</w:t>
      </w:r>
      <w:r w:rsidRPr="004E003C">
        <w:rPr>
          <w:b/>
          <w:bCs/>
          <w:sz w:val="18"/>
          <w:szCs w:val="18"/>
        </w:rPr>
        <w:t xml:space="preserve"> R</w:t>
      </w:r>
      <w:r w:rsidRPr="004E003C">
        <w:rPr>
          <w:b/>
          <w:bCs/>
          <w:sz w:val="18"/>
          <w:szCs w:val="18"/>
          <w:vertAlign w:val="subscript"/>
        </w:rPr>
        <w:t>R</w:t>
      </w:r>
      <w:r w:rsidRPr="004E003C">
        <w:rPr>
          <w:b/>
          <w:bCs/>
          <w:sz w:val="18"/>
          <w:szCs w:val="18"/>
        </w:rPr>
        <w:t>.</w:t>
      </w:r>
    </w:p>
    <w:p w:rsidR="002B4767" w:rsidRPr="004E003C" w:rsidRDefault="002B4767" w:rsidP="007353B9"/>
    <w:p w:rsidR="002B4767" w:rsidRPr="004E003C" w:rsidRDefault="002B4767" w:rsidP="007353B9">
      <w:r w:rsidRPr="004E003C">
        <w:t xml:space="preserve">For the synthetic case relative errors </w:t>
      </w:r>
      <w:r w:rsidRPr="007247CE">
        <w:rPr>
          <w:rFonts w:ascii="Symbol" w:hAnsi="Symbol"/>
          <w:szCs w:val="20"/>
        </w:rPr>
        <w:t></w:t>
      </w:r>
      <w:r w:rsidRPr="007247CE">
        <w:rPr>
          <w:rFonts w:ascii="Symbol" w:hAnsi="Symbol"/>
          <w:szCs w:val="20"/>
        </w:rPr>
        <w:t></w:t>
      </w:r>
      <w:r w:rsidRPr="00B37EF6">
        <w:rPr>
          <w:rFonts w:ascii="Symbol" w:hAnsi="Symbol"/>
          <w:szCs w:val="20"/>
        </w:rPr>
        <w:t></w:t>
      </w:r>
      <w:r w:rsidRPr="007247CE">
        <w:rPr>
          <w:szCs w:val="20"/>
          <w:vertAlign w:val="subscript"/>
          <w:lang w:val="en-US"/>
        </w:rPr>
        <w:t>X</w:t>
      </w:r>
      <w:r w:rsidRPr="004E003C">
        <w:rPr>
          <w:szCs w:val="20"/>
          <w:lang w:val="en-US"/>
        </w:rPr>
        <w:t>)</w:t>
      </w:r>
      <w:r w:rsidRPr="004E003C">
        <w:rPr>
          <w:szCs w:val="20"/>
          <w:vertAlign w:val="subscript"/>
          <w:lang w:val="en-US"/>
        </w:rPr>
        <w:t xml:space="preserve"> </w:t>
      </w:r>
      <w:r w:rsidRPr="004E003C">
        <w:rPr>
          <w:szCs w:val="20"/>
          <w:lang w:val="en-US"/>
        </w:rPr>
        <w:t>/</w:t>
      </w:r>
      <w:r w:rsidRPr="004E003C">
        <w:rPr>
          <w:rFonts w:ascii="Symbol" w:hAnsi="Symbol"/>
          <w:szCs w:val="20"/>
        </w:rPr>
        <w:t></w:t>
      </w:r>
      <w:r w:rsidRPr="007247CE">
        <w:rPr>
          <w:szCs w:val="20"/>
          <w:vertAlign w:val="subscript"/>
          <w:lang w:val="en-US"/>
        </w:rPr>
        <w:t>X</w:t>
      </w:r>
      <w:r w:rsidRPr="004E003C">
        <w:t xml:space="preserve"> are very small (~10</w:t>
      </w:r>
      <w:r w:rsidRPr="004E003C">
        <w:rPr>
          <w:vertAlign w:val="superscript"/>
        </w:rPr>
        <w:t>-7</w:t>
      </w:r>
      <w:r w:rsidRPr="004E003C">
        <w:t xml:space="preserve"> at </w:t>
      </w:r>
      <w:r w:rsidRPr="004E003C">
        <w:rPr>
          <w:rFonts w:ascii="Symbol" w:hAnsi="Symbol"/>
          <w:szCs w:val="20"/>
        </w:rPr>
        <w:t></w:t>
      </w:r>
      <w:r w:rsidRPr="004E003C">
        <w:rPr>
          <w:szCs w:val="20"/>
          <w:vertAlign w:val="subscript"/>
          <w:lang w:val="en-US"/>
        </w:rPr>
        <w:t xml:space="preserve">R </w:t>
      </w:r>
      <w:r w:rsidRPr="004E003C">
        <w:t>/</w:t>
      </w:r>
      <w:r w:rsidRPr="004E003C">
        <w:rPr>
          <w:vertAlign w:val="subscript"/>
        </w:rPr>
        <w:t xml:space="preserve"> </w:t>
      </w:r>
      <w:r w:rsidRPr="004E003C">
        <w:rPr>
          <w:rFonts w:ascii="Symbol" w:hAnsi="Symbol"/>
          <w:szCs w:val="20"/>
        </w:rPr>
        <w:t></w:t>
      </w:r>
      <w:r w:rsidRPr="004E003C">
        <w:rPr>
          <w:szCs w:val="20"/>
          <w:vertAlign w:val="subscript"/>
          <w:lang w:val="en-US"/>
        </w:rPr>
        <w:t>C</w:t>
      </w:r>
      <w:r w:rsidRPr="004E003C">
        <w:rPr>
          <w:vertAlign w:val="subscript"/>
        </w:rPr>
        <w:t xml:space="preserve"> </w:t>
      </w:r>
      <w:r w:rsidRPr="004E003C">
        <w:t>~</w:t>
      </w:r>
      <w:r w:rsidRPr="004E003C">
        <w:rPr>
          <w:vertAlign w:val="subscript"/>
        </w:rPr>
        <w:t xml:space="preserve"> </w:t>
      </w:r>
      <w:r w:rsidRPr="004E003C">
        <w:t>0) and show an exponential increase</w:t>
      </w:r>
      <w:r>
        <w:t xml:space="preserve"> to a maximum of</w:t>
      </w:r>
      <w:r w:rsidRPr="004E003C">
        <w:t xml:space="preserve"> ~ 1% at </w:t>
      </w:r>
      <w:r w:rsidRPr="004E003C">
        <w:rPr>
          <w:rFonts w:ascii="Symbol" w:hAnsi="Symbol"/>
          <w:szCs w:val="20"/>
        </w:rPr>
        <w:t></w:t>
      </w:r>
      <w:r w:rsidRPr="004E003C">
        <w:rPr>
          <w:szCs w:val="20"/>
          <w:vertAlign w:val="subscript"/>
          <w:lang w:val="en-US"/>
        </w:rPr>
        <w:t xml:space="preserve">R </w:t>
      </w:r>
      <w:r w:rsidRPr="004E003C">
        <w:t>~</w:t>
      </w:r>
      <w:r w:rsidRPr="004E003C">
        <w:rPr>
          <w:vertAlign w:val="subscript"/>
        </w:rPr>
        <w:t xml:space="preserve"> </w:t>
      </w:r>
      <w:r w:rsidRPr="004E003C">
        <w:rPr>
          <w:rFonts w:ascii="Symbol" w:hAnsi="Symbol"/>
          <w:szCs w:val="20"/>
        </w:rPr>
        <w:t></w:t>
      </w:r>
      <w:r w:rsidRPr="004E003C">
        <w:rPr>
          <w:szCs w:val="20"/>
          <w:vertAlign w:val="subscript"/>
          <w:lang w:val="en-US"/>
        </w:rPr>
        <w:t>C</w:t>
      </w:r>
      <w:r w:rsidRPr="004E003C">
        <w:t xml:space="preserve">. The error for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is analogous to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and equal for an optimization versus runoff or mass deviation. </w:t>
      </w:r>
    </w:p>
    <w:p w:rsidR="002B4767" w:rsidRPr="004E003C" w:rsidRDefault="002B4767" w:rsidP="007353B9"/>
    <w:p w:rsidR="002B4767" w:rsidRPr="004E003C" w:rsidRDefault="002B4767" w:rsidP="007353B9">
      <w:r w:rsidRPr="004E003C">
        <w:t xml:space="preserve">For catchments showing a phase shift between total mass and runoff the description of the system by a </w:t>
      </w:r>
      <w:r>
        <w:t>Single Storage</w:t>
      </w:r>
      <w:r w:rsidRPr="004E003C">
        <w:t xml:space="preserve"> approach (</w:t>
      </w:r>
      <w:r w:rsidRPr="004E003C">
        <w:rPr>
          <w:rFonts w:ascii="Symbol" w:hAnsi="Symbol"/>
          <w:szCs w:val="20"/>
        </w:rPr>
        <w:t></w:t>
      </w:r>
      <w:r w:rsidRPr="004E003C">
        <w:rPr>
          <w:szCs w:val="20"/>
          <w:vertAlign w:val="subscript"/>
          <w:lang w:val="en-US"/>
        </w:rPr>
        <w:t xml:space="preserve">R </w:t>
      </w:r>
      <w:r w:rsidRPr="004E003C">
        <w:t>=</w:t>
      </w:r>
      <w:r w:rsidRPr="004E003C">
        <w:rPr>
          <w:szCs w:val="20"/>
          <w:vertAlign w:val="subscript"/>
          <w:lang w:val="en-US"/>
        </w:rPr>
        <w:t xml:space="preserve"> </w:t>
      </w:r>
      <w:r w:rsidRPr="004E003C">
        <w:t>10</w:t>
      </w:r>
      <w:r w:rsidRPr="004E003C">
        <w:rPr>
          <w:vertAlign w:val="superscript"/>
        </w:rPr>
        <w:t>-3</w:t>
      </w:r>
      <w:r w:rsidRPr="004E003C">
        <w:t xml:space="preserve">) leads to a considerably higher relative error </w:t>
      </w:r>
      <w:r w:rsidRPr="004E003C">
        <w:rPr>
          <w:rFonts w:ascii="Symbol" w:hAnsi="Symbol"/>
          <w:szCs w:val="20"/>
        </w:rPr>
        <w:t></w:t>
      </w:r>
      <w:r w:rsidRPr="004E003C">
        <w:rPr>
          <w:rFonts w:ascii="Symbol" w:hAnsi="Symbol"/>
          <w:szCs w:val="20"/>
        </w:rPr>
        <w:t></w:t>
      </w:r>
      <w:r w:rsidRPr="004E003C">
        <w:rPr>
          <w:rFonts w:ascii="Symbol" w:hAnsi="Symbol"/>
          <w:szCs w:val="20"/>
          <w:u w:val="single"/>
        </w:rPr>
        <w:t></w:t>
      </w:r>
      <w:r w:rsidRPr="004E003C">
        <w:rPr>
          <w:szCs w:val="20"/>
          <w:vertAlign w:val="subscript"/>
          <w:lang w:val="en-US"/>
        </w:rPr>
        <w:t>X</w:t>
      </w:r>
      <w:r w:rsidRPr="004E003C">
        <w:rPr>
          <w:szCs w:val="20"/>
          <w:lang w:val="en-US"/>
        </w:rPr>
        <w:t>)</w:t>
      </w:r>
      <w:r w:rsidRPr="004E003C">
        <w:rPr>
          <w:szCs w:val="20"/>
          <w:vertAlign w:val="subscript"/>
          <w:lang w:val="en-US"/>
        </w:rPr>
        <w:t xml:space="preserve"> </w:t>
      </w:r>
      <w:r w:rsidRPr="004E003C">
        <w:rPr>
          <w:szCs w:val="20"/>
          <w:lang w:val="en-US"/>
        </w:rPr>
        <w:t>/</w:t>
      </w:r>
      <w:r w:rsidRPr="004E003C">
        <w:rPr>
          <w:rFonts w:ascii="Symbol" w:hAnsi="Symbol"/>
          <w:szCs w:val="20"/>
        </w:rPr>
        <w:t></w:t>
      </w:r>
      <w:r w:rsidRPr="004E003C">
        <w:rPr>
          <w:szCs w:val="20"/>
          <w:vertAlign w:val="subscript"/>
          <w:lang w:val="en-US"/>
        </w:rPr>
        <w:t>X</w:t>
      </w:r>
      <w:r w:rsidRPr="004E003C">
        <w:t xml:space="preserve"> in the estimated time constant </w:t>
      </w:r>
      <w:r w:rsidRPr="004E003C">
        <w:rPr>
          <w:rFonts w:ascii="Symbol" w:hAnsi="Symbol"/>
          <w:szCs w:val="20"/>
          <w:u w:val="single"/>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szCs w:val="20"/>
          <w:lang w:val="en-US"/>
        </w:rPr>
        <w:t>(</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 xml:space="preserve">) </w:t>
      </w:r>
      <w:r w:rsidRPr="004E003C">
        <w:t xml:space="preserve">and thus also in </w:t>
      </w:r>
      <w:r>
        <w:t>Drainable Storage</w:t>
      </w:r>
      <w:r w:rsidRPr="004E003C">
        <w:t xml:space="preserve"> volume. It follows a power function and corresponds to </w:t>
      </w:r>
      <w:r w:rsidRPr="004E003C">
        <w:rPr>
          <w:rFonts w:ascii="Symbol" w:hAnsi="Symbol"/>
        </w:rPr>
        <w:t></w:t>
      </w:r>
      <w:r w:rsidRPr="004E003C">
        <w:rPr>
          <w:vertAlign w:val="subscript"/>
        </w:rPr>
        <w:t xml:space="preserve"> </w:t>
      </w:r>
      <w:r w:rsidRPr="004E003C">
        <w:t>&lt;</w:t>
      </w:r>
      <w:r w:rsidRPr="004E003C">
        <w:rPr>
          <w:vertAlign w:val="subscript"/>
        </w:rPr>
        <w:t xml:space="preserve"> </w:t>
      </w:r>
      <w:r w:rsidRPr="004E003C">
        <w:t xml:space="preserve">10% for </w:t>
      </w:r>
      <w:r w:rsidRPr="004E003C">
        <w:rPr>
          <w:rFonts w:ascii="Symbol" w:hAnsi="Symbol"/>
          <w:szCs w:val="20"/>
          <w:u w:val="single"/>
        </w:rPr>
        <w:t></w:t>
      </w:r>
      <w:r w:rsidRPr="004E003C">
        <w:rPr>
          <w:szCs w:val="20"/>
          <w:vertAlign w:val="subscript"/>
          <w:lang w:val="en-US"/>
        </w:rPr>
        <w:t>C</w:t>
      </w:r>
      <w:r w:rsidRPr="004E003C">
        <w:rPr>
          <w:vertAlign w:val="subscript"/>
        </w:rPr>
        <w:t xml:space="preserve"> </w:t>
      </w:r>
      <w:r w:rsidRPr="004E003C">
        <w:t>&lt;</w:t>
      </w:r>
      <w:r w:rsidRPr="004E003C">
        <w:rPr>
          <w:vertAlign w:val="subscript"/>
        </w:rPr>
        <w:t xml:space="preserve"> </w:t>
      </w:r>
      <w:r w:rsidRPr="004E003C">
        <w:t xml:space="preserve">3 and </w:t>
      </w:r>
      <w:r w:rsidRPr="004E003C">
        <w:rPr>
          <w:rFonts w:ascii="Symbol" w:hAnsi="Symbol"/>
        </w:rPr>
        <w:t></w:t>
      </w:r>
      <w:r w:rsidRPr="004E003C">
        <w:rPr>
          <w:vertAlign w:val="subscript"/>
        </w:rPr>
        <w:t xml:space="preserve">  </w:t>
      </w:r>
      <w:r w:rsidRPr="004E003C">
        <w:t>&gt;</w:t>
      </w:r>
      <w:r w:rsidRPr="004E003C">
        <w:rPr>
          <w:vertAlign w:val="subscript"/>
        </w:rPr>
        <w:t xml:space="preserve"> </w:t>
      </w:r>
      <w:r w:rsidRPr="004E003C">
        <w:t xml:space="preserve">40% for </w:t>
      </w:r>
      <w:r w:rsidRPr="004E003C">
        <w:rPr>
          <w:rFonts w:ascii="Symbol" w:hAnsi="Symbol"/>
          <w:szCs w:val="20"/>
          <w:u w:val="single"/>
        </w:rPr>
        <w:t></w:t>
      </w:r>
      <w:r w:rsidRPr="004E003C">
        <w:rPr>
          <w:szCs w:val="20"/>
          <w:vertAlign w:val="subscript"/>
          <w:lang w:val="en-US"/>
        </w:rPr>
        <w:t xml:space="preserve">C </w:t>
      </w:r>
      <w:r w:rsidRPr="004E003C">
        <w:rPr>
          <w:vertAlign w:val="subscript"/>
        </w:rPr>
        <w:t xml:space="preserve"> </w:t>
      </w:r>
      <w:r w:rsidRPr="004E003C">
        <w:t>&gt;</w:t>
      </w:r>
      <w:r w:rsidRPr="004E003C">
        <w:rPr>
          <w:vertAlign w:val="subscript"/>
        </w:rPr>
        <w:t xml:space="preserve"> </w:t>
      </w:r>
      <w:r w:rsidRPr="004E003C">
        <w:t xml:space="preserve">6. For this case the optimization versus river runoff or mass deviation leads to different total time constants (rel. Diff. </w:t>
      </w:r>
      <w:r w:rsidRPr="004E003C">
        <w:rPr>
          <w:rFonts w:ascii="Symbol" w:hAnsi="Symbol"/>
        </w:rPr>
        <w:t></w:t>
      </w:r>
      <w:r w:rsidRPr="004E003C">
        <w:rPr>
          <w:vertAlign w:val="subscript"/>
        </w:rPr>
        <w:t xml:space="preserve"> </w:t>
      </w:r>
      <w:r w:rsidRPr="004E003C">
        <w:t>&gt;</w:t>
      </w:r>
      <w:r w:rsidRPr="004E003C">
        <w:rPr>
          <w:vertAlign w:val="subscript"/>
        </w:rPr>
        <w:t xml:space="preserve"> </w:t>
      </w:r>
      <w:r w:rsidRPr="004E003C">
        <w:t xml:space="preserve">7% for </w:t>
      </w:r>
      <w:r w:rsidRPr="004E003C">
        <w:rPr>
          <w:rFonts w:ascii="Symbol" w:hAnsi="Symbol"/>
          <w:szCs w:val="20"/>
          <w:u w:val="single"/>
        </w:rPr>
        <w:t></w:t>
      </w:r>
      <w:r w:rsidRPr="004E003C">
        <w:rPr>
          <w:szCs w:val="20"/>
          <w:vertAlign w:val="subscript"/>
          <w:lang w:val="en-US"/>
        </w:rPr>
        <w:t>C</w:t>
      </w:r>
      <w:r w:rsidRPr="004E003C">
        <w:rPr>
          <w:vertAlign w:val="subscript"/>
        </w:rPr>
        <w:t xml:space="preserve"> </w:t>
      </w:r>
      <w:r w:rsidRPr="004E003C">
        <w:t>&gt;</w:t>
      </w:r>
      <w:r w:rsidRPr="004E003C">
        <w:rPr>
          <w:vertAlign w:val="subscript"/>
        </w:rPr>
        <w:t xml:space="preserve"> </w:t>
      </w:r>
      <w:r w:rsidRPr="004E003C">
        <w:t xml:space="preserve">5). Even though this might look like an acceptable result for </w:t>
      </w:r>
      <w:r w:rsidRPr="004E003C">
        <w:rPr>
          <w:rFonts w:ascii="Symbol" w:hAnsi="Symbol"/>
          <w:szCs w:val="20"/>
          <w:u w:val="single"/>
        </w:rPr>
        <w:t></w:t>
      </w:r>
      <w:r w:rsidRPr="004E003C">
        <w:rPr>
          <w:szCs w:val="20"/>
          <w:vertAlign w:val="subscript"/>
          <w:lang w:val="en-US"/>
        </w:rPr>
        <w:t>C</w:t>
      </w:r>
      <w:r w:rsidRPr="004E003C">
        <w:rPr>
          <w:vertAlign w:val="subscript"/>
        </w:rPr>
        <w:t xml:space="preserve"> </w:t>
      </w:r>
      <w:r w:rsidRPr="004E003C">
        <w:t>&lt;</w:t>
      </w:r>
      <w:r w:rsidRPr="004E003C">
        <w:rPr>
          <w:vertAlign w:val="subscript"/>
        </w:rPr>
        <w:t xml:space="preserve"> </w:t>
      </w:r>
      <w:r w:rsidRPr="004E003C">
        <w:t xml:space="preserve">3, there are still inevitable deviations in signal amplitudes (10-20%) and phasing between the modelled and measured signals for both total mass and river runoff time series. </w:t>
      </w:r>
    </w:p>
    <w:p w:rsidR="002B4767" w:rsidRPr="004E003C" w:rsidRDefault="002B4767" w:rsidP="007353B9">
      <w:r w:rsidRPr="004E003C">
        <w:t xml:space="preserve">It can be summarized that </w:t>
      </w:r>
      <w:del w:id="196" w:author="johannes-riegger@t-online.de" w:date="2018-06-13T11:04:00Z">
        <w:r w:rsidRPr="004E003C" w:rsidDel="007247CE">
          <w:delText xml:space="preserve">opposite </w:delText>
        </w:r>
      </w:del>
      <w:ins w:id="197" w:author="johannes-riegger@t-online.de" w:date="2018-06-13T11:04:00Z">
        <w:r>
          <w:t>in contrast</w:t>
        </w:r>
        <w:r w:rsidRPr="004E003C">
          <w:t xml:space="preserve"> </w:t>
        </w:r>
      </w:ins>
      <w:r w:rsidRPr="004E003C">
        <w:t xml:space="preserve">to the </w:t>
      </w:r>
      <w:r>
        <w:t>Single Storage</w:t>
      </w:r>
      <w:r w:rsidRPr="004E003C">
        <w:t xml:space="preserve"> approach the </w:t>
      </w:r>
      <w:r>
        <w:t>Cascaded Storage</w:t>
      </w:r>
      <w:r w:rsidRPr="004E003C">
        <w:t xml:space="preserve"> approach </w:t>
      </w:r>
      <w:del w:id="198" w:author="johannes-riegger@t-online.de" w:date="2018-06-13T11:05:00Z">
        <w:r w:rsidRPr="004E003C" w:rsidDel="007247CE">
          <w:delText>allows to determine</w:delText>
        </w:r>
      </w:del>
      <w:ins w:id="199" w:author="johannes-riegger@t-online.de" w:date="2018-06-13T11:05:00Z">
        <w:r>
          <w:t>permits the determination of</w:t>
        </w:r>
      </w:ins>
      <w:r w:rsidRPr="004E003C">
        <w:t xml:space="preserve"> both time constants </w:t>
      </w:r>
      <w:r w:rsidRPr="007247CE">
        <w:rPr>
          <w:rFonts w:ascii="Symbol" w:hAnsi="Symbol"/>
          <w:szCs w:val="20"/>
          <w:lang w:val="de-DE"/>
        </w:rPr>
        <w:t></w:t>
      </w:r>
      <w:r w:rsidRPr="00B37EF6">
        <w:rPr>
          <w:rFonts w:ascii="Symbol" w:hAnsi="Symbol"/>
          <w:szCs w:val="20"/>
        </w:rPr>
        <w:t></w:t>
      </w:r>
      <w:r w:rsidRPr="007247CE">
        <w:rPr>
          <w:szCs w:val="20"/>
          <w:vertAlign w:val="subscript"/>
          <w:lang w:val="en-US"/>
        </w:rPr>
        <w:t>C</w:t>
      </w:r>
      <w:r w:rsidRPr="007247CE">
        <w:rPr>
          <w:szCs w:val="20"/>
          <w:lang w:val="en-US"/>
        </w:rPr>
        <w:t>,</w:t>
      </w:r>
      <w:r w:rsidRPr="007247CE">
        <w:rPr>
          <w:szCs w:val="20"/>
          <w:vertAlign w:val="subscript"/>
          <w:lang w:val="en-US"/>
        </w:rPr>
        <w:t xml:space="preserve"> </w:t>
      </w:r>
      <w:r w:rsidRPr="00B37EF6">
        <w:rPr>
          <w:rFonts w:ascii="Symbol" w:hAnsi="Symbol"/>
          <w:szCs w:val="20"/>
        </w:rPr>
        <w:t></w:t>
      </w:r>
      <w:r w:rsidRPr="007247CE">
        <w:rPr>
          <w:szCs w:val="20"/>
          <w:vertAlign w:val="subscript"/>
          <w:lang w:val="en-US"/>
        </w:rPr>
        <w:t>R</w:t>
      </w:r>
      <w:r w:rsidRPr="004E003C">
        <w:rPr>
          <w:szCs w:val="20"/>
          <w:lang w:val="en-US"/>
        </w:rPr>
        <w:t xml:space="preserve">) </w:t>
      </w:r>
      <w:r w:rsidRPr="004E003C">
        <w:t xml:space="preserve">independently in a unique, highly accurate way for </w:t>
      </w:r>
      <w:r w:rsidRPr="007247CE">
        <w:t xml:space="preserve">optimizations with respect to either </w:t>
      </w:r>
      <w:del w:id="200" w:author="johannes-riegger@t-online.de" w:date="2018-06-13T11:06:00Z">
        <w:r w:rsidRPr="007247CE" w:rsidDel="007247CE">
          <w:delText xml:space="preserve">deviations in </w:delText>
        </w:r>
      </w:del>
      <w:r w:rsidRPr="000C0ED7">
        <w:t xml:space="preserve">total mass </w:t>
      </w:r>
      <w:ins w:id="201" w:author="johannes-riegger@t-online.de" w:date="2018-06-13T11:06:00Z">
        <w:r w:rsidRPr="000C0ED7">
          <w:t xml:space="preserve">anomalies </w:t>
        </w:r>
      </w:ins>
      <w:r w:rsidRPr="000C0ED7">
        <w:t>or river runoff</w:t>
      </w:r>
      <w:del w:id="202" w:author="johannes-riegger@t-online.de" w:date="2018-06-13T11:09:00Z">
        <w:r w:rsidRPr="000C0ED7" w:rsidDel="007247CE">
          <w:delText xml:space="preserve"> if recharge is given</w:delText>
        </w:r>
      </w:del>
      <w:r w:rsidRPr="000C0ED7">
        <w:t>. However, it has to</w:t>
      </w:r>
      <w:r w:rsidRPr="004E003C">
        <w:t xml:space="preserve"> be mentioned that even though the theoretical error in time constants remains below 1% for </w:t>
      </w:r>
      <w:r w:rsidRPr="004E003C">
        <w:rPr>
          <w:rFonts w:ascii="Symbol" w:hAnsi="Symbol"/>
          <w:szCs w:val="20"/>
        </w:rPr>
        <w:t></w:t>
      </w:r>
      <w:r w:rsidRPr="004E003C">
        <w:rPr>
          <w:szCs w:val="20"/>
          <w:vertAlign w:val="subscript"/>
          <w:lang w:val="en-US"/>
        </w:rPr>
        <w:t xml:space="preserve">R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t xml:space="preserve"> the ambiguity for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or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t xml:space="preserve"> cannot be solved without further information on the volume of the </w:t>
      </w:r>
      <w:r>
        <w:t>river</w:t>
      </w:r>
      <w:r w:rsidRPr="004E003C">
        <w:t xml:space="preserve"> </w:t>
      </w:r>
      <w:r>
        <w:t>network</w:t>
      </w:r>
      <w:r w:rsidRPr="004E003C">
        <w:t>.</w:t>
      </w:r>
    </w:p>
    <w:p w:rsidR="002B4767" w:rsidRPr="004E003C" w:rsidRDefault="002B4767" w:rsidP="007353B9"/>
    <w:p w:rsidR="002B4767" w:rsidRPr="00E677EC" w:rsidRDefault="002B4767" w:rsidP="003E6917">
      <w:pPr>
        <w:pStyle w:val="Heading1"/>
      </w:pPr>
      <w:r w:rsidRPr="00E677EC">
        <w:lastRenderedPageBreak/>
        <w:t>4 Application to the Amazon catchment</w:t>
      </w:r>
    </w:p>
    <w:p w:rsidR="002B4767" w:rsidRDefault="002B4767" w:rsidP="009A5EBA">
      <w:r w:rsidRPr="004E003C">
        <w:t>The R-S diagram of the Amazon catchment shows a hysteresis (</w:t>
      </w:r>
      <w:r>
        <w:t>Fig.</w:t>
      </w:r>
      <w:r w:rsidRPr="004E003C">
        <w:t xml:space="preserve">1) corresponding to a phase shift, which is interpreted as the time lag of river </w:t>
      </w:r>
      <w:r>
        <w:t>runoff</w:t>
      </w:r>
      <w:r w:rsidRPr="004E003C">
        <w:t>. The Amazon catchment upstream Obidos is situated in a fully humid tropic environment with permanent, yet variable recharge</w:t>
      </w:r>
      <w:r>
        <w:t xml:space="preserve"> and </w:t>
      </w:r>
      <w:r w:rsidRPr="004E003C">
        <w:t>is large enough (4704394km</w:t>
      </w:r>
      <w:r w:rsidRPr="004E003C">
        <w:rPr>
          <w:vertAlign w:val="superscript"/>
        </w:rPr>
        <w:t>2</w:t>
      </w:r>
      <w:r w:rsidRPr="004E003C">
        <w:t xml:space="preserve">) for low noise levels in the signals of GRACE and moisture flux divergence. </w:t>
      </w:r>
      <w:r>
        <w:t xml:space="preserve">With permanent </w:t>
      </w:r>
      <w:del w:id="203" w:author="johannes-riegger@t-online.de" w:date="2018-06-13T11:12:00Z">
        <w:r w:rsidDel="000C0ED7">
          <w:delText xml:space="preserve">input </w:delText>
        </w:r>
      </w:del>
      <w:ins w:id="204" w:author="johannes-riegger@t-online.de" w:date="2018-06-13T11:12:00Z">
        <w:r>
          <w:t xml:space="preserve">recharge </w:t>
        </w:r>
      </w:ins>
      <w:r>
        <w:t>contributions of overland flow and groundwater flow cannot be distinguished in the discharge curve. Also</w:t>
      </w:r>
      <w:r w:rsidRPr="004E003C">
        <w:t xml:space="preserve"> uncoupled storages (like soil water storage, open water bodies etc.) are not time dependent and thus do not </w:t>
      </w:r>
      <w:r>
        <w:t>appear as a hysteresis in the R-S diagram</w:t>
      </w:r>
      <w:r w:rsidRPr="004E003C">
        <w:t>. So there is no need for a separation of hydraulically coupled and uncoupled storage components for this catchment</w:t>
      </w:r>
      <w:r w:rsidRPr="000C4184">
        <w:t xml:space="preserve">. In general, </w:t>
      </w:r>
      <w:r w:rsidRPr="00366C2A">
        <w:t xml:space="preserve">any contributions from time dependent, non </w:t>
      </w:r>
      <w:r>
        <w:t>d</w:t>
      </w:r>
      <w:r w:rsidRPr="00366C2A">
        <w:t>rainable i.e. uncoupled storage compartments or from processes like freezing, melting, evapotranspiration etc. can be recognized in the R-S diagram or by the respective deviations between the calculated and measured runoffs and storage volumes</w:t>
      </w:r>
      <w:r>
        <w:t xml:space="preserve"> and have to be removed from total storage by means of by remote sensing or a conceptual description </w:t>
      </w:r>
      <w:r w:rsidRPr="00A52872">
        <w:t>(Rieg</w:t>
      </w:r>
      <w:r w:rsidRPr="000C4184">
        <w:t>ger and Tourian, 2014)</w:t>
      </w:r>
      <w:r>
        <w:t xml:space="preserve">. </w:t>
      </w:r>
    </w:p>
    <w:p w:rsidR="002B4767" w:rsidRPr="004E003C" w:rsidRDefault="002B4767" w:rsidP="003E6917">
      <w:r w:rsidRPr="004E003C">
        <w:t>Generally recharge from different approaches and products can serve as input to the system such as :</w:t>
      </w:r>
    </w:p>
    <w:p w:rsidR="002B4767" w:rsidRPr="004E003C" w:rsidRDefault="002B4767" w:rsidP="003E6917">
      <w:r w:rsidRPr="004E003C">
        <w:t>1.</w:t>
      </w:r>
      <w:r w:rsidRPr="004E003C">
        <w:rPr>
          <w:rFonts w:ascii="Arial" w:hAnsi="Arial" w:cs="Arial"/>
        </w:rPr>
        <w:t xml:space="preserve"> </w:t>
      </w:r>
      <w:r w:rsidRPr="004E003C">
        <w:rPr>
          <w:rFonts w:ascii="Arial" w:hAnsi="Arial" w:cs="Arial"/>
        </w:rPr>
        <w:tab/>
      </w:r>
      <w:r w:rsidRPr="004E003C">
        <w:rPr>
          <w:rFonts w:ascii="Arial" w:hAnsi="Arial" w:cs="Arial"/>
          <w:position w:val="-14"/>
        </w:rPr>
        <w:object w:dxaOrig="2140" w:dyaOrig="380">
          <v:shape id="_x0000_i1070" type="#_x0000_t75" style="width:87.8pt;height:16.35pt" o:ole="">
            <v:imagedata r:id="rId89" o:title=""/>
          </v:shape>
          <o:OLEObject Type="Embed" ProgID="Equation.3" ShapeID="_x0000_i1070" DrawAspect="Content" ObjectID="_1590569210" r:id="rId90"/>
        </w:object>
      </w:r>
      <w:r w:rsidRPr="004E003C">
        <w:tab/>
        <w:t xml:space="preserve">  </w:t>
      </w:r>
      <w:r w:rsidRPr="004E003C">
        <w:tab/>
      </w:r>
      <w:r w:rsidRPr="004E003C">
        <w:tab/>
      </w:r>
      <w:r w:rsidRPr="004E003C">
        <w:tab/>
      </w:r>
      <w:r w:rsidRPr="004E003C">
        <w:tab/>
      </w:r>
      <w:r w:rsidRPr="004E003C">
        <w:tab/>
      </w:r>
      <w:r w:rsidRPr="004E003C">
        <w:tab/>
      </w:r>
      <w:r w:rsidRPr="004E003C">
        <w:tab/>
      </w:r>
      <w:r w:rsidRPr="004E003C">
        <w:tab/>
      </w:r>
      <w:r w:rsidRPr="004E003C">
        <w:tab/>
        <w:t>(32)</w:t>
      </w:r>
    </w:p>
    <w:p w:rsidR="002B4767" w:rsidRPr="004E003C" w:rsidRDefault="002B4767" w:rsidP="00EA0CD7">
      <w:pPr>
        <w:ind w:firstLine="720"/>
      </w:pPr>
      <w:r w:rsidRPr="004E003C">
        <w:t xml:space="preserve">from the hydrometeorological products precipitation P and actual evapotranspiration ETa </w:t>
      </w:r>
    </w:p>
    <w:p w:rsidR="002B4767" w:rsidRPr="004E003C" w:rsidRDefault="002B4767" w:rsidP="003E6917">
      <w:r w:rsidRPr="004E003C">
        <w:t>2.</w:t>
      </w:r>
      <w:r w:rsidRPr="004E003C">
        <w:tab/>
      </w:r>
      <w:r w:rsidRPr="004E003C">
        <w:rPr>
          <w:rFonts w:ascii="Arial" w:hAnsi="Arial" w:cs="Arial"/>
          <w:position w:val="-14"/>
        </w:rPr>
        <w:object w:dxaOrig="1480" w:dyaOrig="420">
          <v:shape id="_x0000_i1071" type="#_x0000_t75" style="width:60.55pt;height:16.35pt" o:ole="">
            <v:imagedata r:id="rId91" o:title=""/>
          </v:shape>
          <o:OLEObject Type="Embed" ProgID="Equation.3" ShapeID="_x0000_i1071" DrawAspect="Content" ObjectID="_1590569211" r:id="rId92"/>
        </w:objec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(33)</w:t>
      </w:r>
    </w:p>
    <w:p w:rsidR="002B4767" w:rsidRPr="004E003C" w:rsidRDefault="002B4767" w:rsidP="00EA0CD7">
      <w:pPr>
        <w:ind w:firstLine="720"/>
      </w:pPr>
      <w:r w:rsidRPr="004E003C">
        <w:t xml:space="preserve">from atmospheric data, with </w:t>
      </w:r>
      <w:del w:id="205" w:author="johannes-riegger@t-online.de" w:date="2018-06-13T11:16:00Z">
        <w:r w:rsidRPr="004E003C" w:rsidDel="000C0ED7">
          <w:delText xml:space="preserve">the </w:delText>
        </w:r>
      </w:del>
      <w:ins w:id="206" w:author="johannes-riegger@t-online.de" w:date="2018-06-13T11:16:00Z">
        <w:r>
          <w:t>monthly</w:t>
        </w:r>
        <w:r w:rsidRPr="004E003C">
          <w:t xml:space="preserve"> </w:t>
        </w:r>
      </w:ins>
      <w:r w:rsidRPr="004E003C">
        <w:t>vertically integrated moisture flux divergence viMFD</w:t>
      </w:r>
    </w:p>
    <w:p w:rsidR="002B4767" w:rsidRPr="004E003C" w:rsidRDefault="002B4767" w:rsidP="003E6917">
      <w:r w:rsidRPr="004E003C">
        <w:t>3.</w:t>
      </w:r>
      <w:r w:rsidRPr="004E003C">
        <w:tab/>
      </w:r>
      <w:r w:rsidRPr="004E003C">
        <w:rPr>
          <w:rFonts w:ascii="Arial" w:hAnsi="Arial" w:cs="Arial"/>
          <w:position w:val="-24"/>
        </w:rPr>
        <w:object w:dxaOrig="2079" w:dyaOrig="620">
          <v:shape id="_x0000_i1072" type="#_x0000_t75" style="width:88.35pt;height:24.55pt" o:ole="">
            <v:imagedata r:id="rId93" o:title=""/>
          </v:shape>
          <o:OLEObject Type="Embed" ProgID="Equation.3" ShapeID="_x0000_i1072" DrawAspect="Content" ObjectID="_1590569212" r:id="rId94"/>
        </w:object>
      </w:r>
      <w:r w:rsidRPr="004E003C">
        <w:tab/>
      </w:r>
      <w:r w:rsidRPr="004E003C">
        <w:tab/>
      </w:r>
      <w:r w:rsidRPr="004E003C">
        <w:tab/>
      </w:r>
      <w:r w:rsidRPr="004E003C">
        <w:tab/>
      </w:r>
      <w:r w:rsidRPr="004E003C">
        <w:tab/>
      </w:r>
      <w:r w:rsidRPr="004E003C">
        <w:tab/>
      </w:r>
      <w:r w:rsidRPr="004E003C">
        <w:tab/>
      </w:r>
      <w:r w:rsidRPr="004E003C">
        <w:tab/>
      </w:r>
      <w:r w:rsidRPr="004E003C">
        <w:tab/>
      </w:r>
      <w:r w:rsidRPr="004E003C">
        <w:tab/>
        <w:t>(34)</w:t>
      </w:r>
    </w:p>
    <w:p w:rsidR="002B4767" w:rsidRPr="004E003C" w:rsidRDefault="002B4767" w:rsidP="00EA0CD7">
      <w:pPr>
        <w:ind w:left="720"/>
      </w:pPr>
      <w:r w:rsidRPr="004E003C">
        <w:t xml:space="preserve">from the terrestrial water balance with </w:t>
      </w:r>
      <w:ins w:id="207" w:author="johannes-riegger@t-online.de" w:date="2018-06-13T11:17:00Z">
        <w:r>
          <w:t xml:space="preserve">monthly </w:t>
        </w:r>
      </w:ins>
      <w:del w:id="208" w:author="johannes-riegger@t-online.de" w:date="2018-06-13T11:19:00Z">
        <w:r w:rsidRPr="004E003C" w:rsidDel="000C0ED7">
          <w:delText>total mass M</w:delText>
        </w:r>
        <w:r w:rsidRPr="004E003C" w:rsidDel="000C0ED7">
          <w:rPr>
            <w:vertAlign w:val="subscript"/>
          </w:rPr>
          <w:delText>T</w:delText>
        </w:r>
        <w:r w:rsidRPr="004E003C" w:rsidDel="000C0ED7">
          <w:delText xml:space="preserve"> from</w:delText>
        </w:r>
      </w:del>
      <w:ins w:id="209" w:author="johannes-riegger@t-online.de" w:date="2018-06-13T11:19:00Z">
        <w:r>
          <w:t>temporal derivatives of</w:t>
        </w:r>
      </w:ins>
      <w:r w:rsidRPr="004E003C">
        <w:t xml:space="preserve"> GRACE measurements and </w:t>
      </w:r>
      <w:del w:id="210" w:author="johannes-riegger@t-online.de" w:date="2018-06-13T11:20:00Z">
        <w:r w:rsidRPr="004E003C" w:rsidDel="00572A5B">
          <w:delText>runoff R</w:delText>
        </w:r>
        <w:r w:rsidRPr="004E003C" w:rsidDel="00572A5B">
          <w:rPr>
            <w:vertAlign w:val="subscript"/>
          </w:rPr>
          <w:delText>o</w:delText>
        </w:r>
        <w:r w:rsidRPr="004E003C" w:rsidDel="00572A5B">
          <w:delText xml:space="preserve"> from the </w:delText>
        </w:r>
      </w:del>
      <w:r w:rsidRPr="004E003C">
        <w:t xml:space="preserve">measured river runoff </w:t>
      </w:r>
      <w:ins w:id="211" w:author="johannes-riegger@t-online.de" w:date="2018-06-13T11:19:00Z">
        <w:r w:rsidRPr="004E003C">
          <w:t>R</w:t>
        </w:r>
        <w:r w:rsidRPr="004E003C">
          <w:rPr>
            <w:vertAlign w:val="subscript"/>
          </w:rPr>
          <w:t>o</w:t>
        </w:r>
        <w:r w:rsidRPr="004E003C">
          <w:t xml:space="preserve"> </w:t>
        </w:r>
      </w:ins>
      <w:r w:rsidRPr="004E003C">
        <w:t>of the catchment.</w:t>
      </w:r>
    </w:p>
    <w:p w:rsidR="002B4767" w:rsidRPr="004E003C" w:rsidRDefault="002B4767" w:rsidP="003E6917"/>
    <w:p w:rsidR="002B4767" w:rsidRDefault="002B4767" w:rsidP="003E6917">
      <w:r w:rsidRPr="004E003C">
        <w:t xml:space="preserve">Here recharge </w:t>
      </w:r>
      <w:r>
        <w:t xml:space="preserve">[mm/month] </w:t>
      </w:r>
      <w:r w:rsidRPr="004E003C">
        <w:t xml:space="preserve">is taken either from the water balance, Eq.(34), or from moisture flux divergence, Eq.(33), provided by ERA-INTERIM of ECMWF and processed by the Institute of Meteorology and Climate Research, Garmisch, Germany. For GRACE mass </w:t>
      </w:r>
      <w:r>
        <w:t>deviations</w:t>
      </w:r>
      <w:r w:rsidRPr="004E003C">
        <w:t xml:space="preserve"> data from GeoForschungsZentrum GFZ Potsdam Release 5 are used</w:t>
      </w:r>
      <w:r>
        <w:t xml:space="preserve"> in mm equivalent water height</w:t>
      </w:r>
      <w:r w:rsidRPr="004E003C">
        <w:t xml:space="preserve">. Both are handled as described in Riegger and Tourian, 2014. </w:t>
      </w:r>
      <w:r>
        <w:t>River</w:t>
      </w:r>
      <w:r w:rsidRPr="004E003C">
        <w:t xml:space="preserve"> discharge is taken from the ORE HYBAM project (</w:t>
      </w:r>
      <w:hyperlink r:id="rId95" w:history="1">
        <w:r w:rsidRPr="001328E1">
          <w:rPr>
            <w:rStyle w:val="Hyperlink"/>
          </w:rPr>
          <w:t>http://ore-hybam.org</w:t>
        </w:r>
      </w:hyperlink>
      <w:r w:rsidRPr="004E003C">
        <w:t>)</w:t>
      </w:r>
      <w:r>
        <w:t xml:space="preserve"> and converted to runoff [mm/month] by normalization with catchment area</w:t>
      </w:r>
      <w:r w:rsidRPr="004E003C">
        <w:t>. For a comparison of the calculated river ne</w:t>
      </w:r>
      <w:r>
        <w:t>twork storage with observations</w:t>
      </w:r>
      <w:r w:rsidRPr="004E003C">
        <w:t xml:space="preserve">from the “Global Inundation Extent from Multi-Satellite GIEMS (Prigent et al., 2001) </w:t>
      </w:r>
      <w:r>
        <w:t>flood area [km</w:t>
      </w:r>
      <w:r w:rsidRPr="00DD59CF">
        <w:rPr>
          <w:vertAlign w:val="superscript"/>
        </w:rPr>
        <w:t>2</w:t>
      </w:r>
      <w:r>
        <w:t>]</w:t>
      </w:r>
      <w:r w:rsidRPr="004E003C">
        <w:t xml:space="preserve"> </w:t>
      </w:r>
      <w:r>
        <w:t>is</w:t>
      </w:r>
      <w:r w:rsidRPr="004E003C">
        <w:t xml:space="preserve"> used. As GRACE mass deviation is most accurate for a monthly time resolution at present, the other data sets are aggregated to a monthly resolution as well. For the parameter optimization time series of river runoff and GRACE mass deviation are used for the time period from </w:t>
      </w:r>
      <w:r>
        <w:t>January</w:t>
      </w:r>
      <w:r w:rsidRPr="004E003C">
        <w:t xml:space="preserve"> 2004 until </w:t>
      </w:r>
      <w:r>
        <w:t>January</w:t>
      </w:r>
      <w:r w:rsidRPr="004E003C">
        <w:t xml:space="preserve"> 2009. Monthly runoff and the storage volume of the catchment and river network are calculated for Amazon based on different recharge products here and optimized either versus runoff or GRACE mass deviation. The results calculated with recharge </w:t>
      </w:r>
      <w:r w:rsidRPr="004E003C">
        <w:lastRenderedPageBreak/>
        <w:t xml:space="preserve">from the terrestrial water balance optimized versus GRACE mass deviation are shown in Figures 8-10 for both </w:t>
      </w:r>
      <w:r>
        <w:t>(</w:t>
      </w:r>
      <w:r w:rsidRPr="004E003C">
        <w:t xml:space="preserve">a) the </w:t>
      </w:r>
      <w:r>
        <w:t xml:space="preserve">monthly </w:t>
      </w:r>
      <w:r w:rsidRPr="004E003C">
        <w:t xml:space="preserve">signal and </w:t>
      </w:r>
      <w:r>
        <w:t>(</w:t>
      </w:r>
      <w:r w:rsidRPr="004E003C">
        <w:t>b) the monthly residual</w:t>
      </w:r>
      <w:r w:rsidRPr="00790DCC">
        <w:t xml:space="preserve"> for January 2003-2009</w:t>
      </w:r>
      <w:r>
        <w:t xml:space="preserve"> </w:t>
      </w:r>
      <w:r w:rsidRPr="004E003C">
        <w:t xml:space="preserve">. </w:t>
      </w:r>
    </w:p>
    <w:p w:rsidR="002B4767" w:rsidRPr="004E003C" w:rsidRDefault="002B4767" w:rsidP="00746D1E">
      <w:r>
        <w:t xml:space="preserve"> </w:t>
      </w:r>
      <w:r w:rsidR="006E6A8F">
        <w:rPr>
          <w:noProof/>
          <w:lang w:val="de-DE"/>
        </w:rPr>
        <w:pict>
          <v:shape id="Picture 32" o:spid="_x0000_i1073" type="#_x0000_t75" style="width:241.1pt;height:161.45pt;visibility:visible">
            <v:imagedata r:id="rId96" o:title=""/>
          </v:shape>
        </w:pict>
      </w:r>
      <w:r>
        <w:t xml:space="preserve">  </w:t>
      </w:r>
      <w:r w:rsidR="006E6A8F">
        <w:rPr>
          <w:noProof/>
          <w:lang w:val="de-DE"/>
        </w:rPr>
        <w:pict>
          <v:shape id="Picture 39" o:spid="_x0000_i1074" type="#_x0000_t75" style="width:241.1pt;height:157.1pt;visibility:visible">
            <v:imagedata r:id="rId97" o:title=""/>
          </v:shape>
        </w:pict>
      </w:r>
    </w:p>
    <w:p w:rsidR="002B4767" w:rsidRPr="00790DCC" w:rsidRDefault="002B4767" w:rsidP="00790DCC">
      <w:pPr>
        <w:jc w:val="left"/>
        <w:rPr>
          <w:sz w:val="18"/>
          <w:szCs w:val="18"/>
        </w:rPr>
      </w:pPr>
      <w:r>
        <w:rPr>
          <w:b/>
          <w:bCs/>
          <w:sz w:val="18"/>
          <w:szCs w:val="18"/>
        </w:rPr>
        <w:t xml:space="preserve"> </w:t>
      </w:r>
      <w:r w:rsidRPr="004E003C">
        <w:rPr>
          <w:b/>
          <w:bCs/>
          <w:sz w:val="18"/>
          <w:szCs w:val="18"/>
        </w:rPr>
        <w:t xml:space="preserve">Fig.8:  Time series of </w:t>
      </w:r>
      <w:r>
        <w:rPr>
          <w:b/>
          <w:bCs/>
          <w:sz w:val="18"/>
          <w:szCs w:val="18"/>
        </w:rPr>
        <w:t>river</w:t>
      </w:r>
      <w:r w:rsidRPr="004E003C">
        <w:rPr>
          <w:b/>
          <w:bCs/>
          <w:sz w:val="18"/>
          <w:szCs w:val="18"/>
        </w:rPr>
        <w:t xml:space="preserve"> </w:t>
      </w:r>
      <w:r>
        <w:rPr>
          <w:b/>
          <w:bCs/>
          <w:sz w:val="18"/>
          <w:szCs w:val="18"/>
        </w:rPr>
        <w:t>runoff</w:t>
      </w:r>
      <w:r w:rsidRPr="004E003C">
        <w:rPr>
          <w:b/>
          <w:bCs/>
          <w:sz w:val="18"/>
          <w:szCs w:val="18"/>
        </w:rPr>
        <w:t xml:space="preserve"> for the Amazon basin  </w:t>
      </w:r>
      <w:r>
        <w:rPr>
          <w:b/>
          <w:bCs/>
          <w:sz w:val="18"/>
          <w:szCs w:val="18"/>
        </w:rPr>
        <w:t>(</w:t>
      </w:r>
      <w:r w:rsidRPr="004E003C">
        <w:rPr>
          <w:b/>
          <w:bCs/>
          <w:sz w:val="18"/>
          <w:szCs w:val="18"/>
        </w:rPr>
        <w:t xml:space="preserve">a) for the signal </w:t>
      </w:r>
      <w:r>
        <w:rPr>
          <w:b/>
          <w:bCs/>
          <w:sz w:val="18"/>
          <w:szCs w:val="18"/>
        </w:rPr>
        <w:t>(</w:t>
      </w:r>
      <w:r w:rsidRPr="004E003C">
        <w:rPr>
          <w:b/>
          <w:bCs/>
          <w:sz w:val="18"/>
          <w:szCs w:val="18"/>
        </w:rPr>
        <w:t>b) for the residual</w:t>
      </w:r>
      <w:r>
        <w:rPr>
          <w:b/>
          <w:bCs/>
          <w:sz w:val="18"/>
          <w:szCs w:val="18"/>
        </w:rPr>
        <w:t xml:space="preserve"> </w:t>
      </w:r>
    </w:p>
    <w:p w:rsidR="002B4767" w:rsidRPr="00790DCC" w:rsidRDefault="002B4767" w:rsidP="00790DCC">
      <w:pPr>
        <w:jc w:val="left"/>
        <w:rPr>
          <w:b/>
          <w:bCs/>
          <w:sz w:val="18"/>
          <w:szCs w:val="18"/>
        </w:rPr>
      </w:pPr>
      <w:r w:rsidRPr="00790DCC">
        <w:rPr>
          <w:sz w:val="18"/>
          <w:szCs w:val="18"/>
        </w:rPr>
        <w:t xml:space="preserve"> </w:t>
      </w:r>
      <w:r w:rsidR="006E6A8F">
        <w:rPr>
          <w:noProof/>
          <w:sz w:val="18"/>
          <w:szCs w:val="18"/>
          <w:lang w:val="de-DE"/>
        </w:rPr>
        <w:pict>
          <v:shape id="Picture 35" o:spid="_x0000_i1075" type="#_x0000_t75" style="width:241.1pt;height:157.1pt;visibility:visible">
            <v:imagedata r:id="rId98" o:title=""/>
          </v:shape>
        </w:pict>
      </w:r>
      <w:r>
        <w:rPr>
          <w:sz w:val="18"/>
          <w:szCs w:val="18"/>
        </w:rPr>
        <w:t xml:space="preserve">  </w:t>
      </w:r>
      <w:r w:rsidR="006E6A8F">
        <w:rPr>
          <w:noProof/>
          <w:sz w:val="18"/>
          <w:szCs w:val="18"/>
          <w:lang w:val="de-DE"/>
        </w:rPr>
        <w:pict>
          <v:shape id="Picture 36" o:spid="_x0000_i1076" type="#_x0000_t75" style="width:241.1pt;height:157.1pt;visibility:visible">
            <v:imagedata r:id="rId99" o:title=""/>
          </v:shape>
        </w:pict>
      </w:r>
      <w:r>
        <w:rPr>
          <w:sz w:val="18"/>
          <w:szCs w:val="18"/>
        </w:rPr>
        <w:t xml:space="preserve"> </w:t>
      </w:r>
      <w:r w:rsidRPr="00790DCC">
        <w:rPr>
          <w:sz w:val="18"/>
          <w:szCs w:val="18"/>
        </w:rPr>
        <w:t xml:space="preserve"> </w:t>
      </w:r>
      <w:r w:rsidRPr="00790DCC">
        <w:rPr>
          <w:b/>
          <w:bCs/>
          <w:sz w:val="18"/>
          <w:szCs w:val="18"/>
        </w:rPr>
        <w:t xml:space="preserve">Fig.9:  Time series of Total mass deviation for the Amazon basin  (a) for the signal  (b) for the residual </w:t>
      </w:r>
    </w:p>
    <w:p w:rsidR="002B4767" w:rsidRPr="004E003C" w:rsidRDefault="002B4767" w:rsidP="00746D1E">
      <w:r>
        <w:t xml:space="preserve"> </w:t>
      </w:r>
      <w:r w:rsidR="006E6A8F">
        <w:rPr>
          <w:noProof/>
          <w:lang w:val="de-DE"/>
        </w:rPr>
        <w:pict>
          <v:shape id="Picture 37" o:spid="_x0000_i1077" type="#_x0000_t75" style="width:240pt;height:161.45pt;visibility:visible">
            <v:imagedata r:id="rId100" o:title=""/>
          </v:shape>
        </w:pict>
      </w:r>
      <w:r>
        <w:t xml:space="preserve">  </w:t>
      </w:r>
      <w:r w:rsidR="006E6A8F">
        <w:rPr>
          <w:noProof/>
          <w:lang w:val="de-DE"/>
        </w:rPr>
        <w:pict>
          <v:shape id="Picture 38" o:spid="_x0000_i1078" type="#_x0000_t75" style="width:241.1pt;height:157.1pt;visibility:visible">
            <v:imagedata r:id="rId101" o:title=""/>
          </v:shape>
        </w:pict>
      </w:r>
    </w:p>
    <w:p w:rsidR="002B4767" w:rsidRPr="004E003C" w:rsidRDefault="002B4767" w:rsidP="003E6917">
      <w:r>
        <w:rPr>
          <w:b/>
          <w:bCs/>
          <w:sz w:val="18"/>
          <w:szCs w:val="18"/>
        </w:rPr>
        <w:t xml:space="preserve"> </w:t>
      </w:r>
      <w:r w:rsidRPr="004E003C">
        <w:rPr>
          <w:b/>
          <w:bCs/>
          <w:sz w:val="18"/>
          <w:szCs w:val="18"/>
        </w:rPr>
        <w:t xml:space="preserve">Fig.10: Time series of </w:t>
      </w:r>
      <w:r>
        <w:rPr>
          <w:b/>
          <w:bCs/>
          <w:sz w:val="18"/>
          <w:szCs w:val="18"/>
        </w:rPr>
        <w:t>river</w:t>
      </w:r>
      <w:r w:rsidRPr="004E003C">
        <w:rPr>
          <w:b/>
          <w:bCs/>
          <w:sz w:val="18"/>
          <w:szCs w:val="18"/>
        </w:rPr>
        <w:t xml:space="preserve"> </w:t>
      </w:r>
      <w:r>
        <w:rPr>
          <w:b/>
          <w:bCs/>
          <w:sz w:val="18"/>
          <w:szCs w:val="18"/>
        </w:rPr>
        <w:t>network</w:t>
      </w:r>
      <w:r w:rsidRPr="004E003C">
        <w:rPr>
          <w:b/>
          <w:bCs/>
          <w:sz w:val="18"/>
          <w:szCs w:val="18"/>
        </w:rPr>
        <w:t xml:space="preserve"> </w:t>
      </w:r>
      <w:r>
        <w:rPr>
          <w:b/>
          <w:bCs/>
          <w:sz w:val="18"/>
          <w:szCs w:val="18"/>
        </w:rPr>
        <w:t>storage</w:t>
      </w:r>
      <w:r w:rsidRPr="004E003C">
        <w:rPr>
          <w:b/>
          <w:bCs/>
          <w:sz w:val="18"/>
          <w:szCs w:val="18"/>
        </w:rPr>
        <w:t xml:space="preserve"> and inundated area from GIEMS  </w:t>
      </w:r>
      <w:r>
        <w:rPr>
          <w:b/>
          <w:bCs/>
          <w:sz w:val="18"/>
          <w:szCs w:val="18"/>
        </w:rPr>
        <w:t>(</w:t>
      </w:r>
      <w:r w:rsidRPr="004E003C">
        <w:rPr>
          <w:b/>
          <w:bCs/>
          <w:sz w:val="18"/>
          <w:szCs w:val="18"/>
        </w:rPr>
        <w:t>a) for t</w:t>
      </w:r>
      <w:r>
        <w:rPr>
          <w:b/>
          <w:bCs/>
          <w:sz w:val="18"/>
          <w:szCs w:val="18"/>
        </w:rPr>
        <w:t xml:space="preserve">he signal  (b) for the residual </w:t>
      </w:r>
    </w:p>
    <w:p w:rsidR="002B4767" w:rsidRDefault="002B4767" w:rsidP="003E6917">
      <w:r w:rsidRPr="004E003C">
        <w:lastRenderedPageBreak/>
        <w:t xml:space="preserve">The calculated </w:t>
      </w:r>
      <w:r>
        <w:t>river</w:t>
      </w:r>
      <w:r w:rsidRPr="004E003C">
        <w:t xml:space="preserve"> runoff R</w:t>
      </w:r>
      <w:r w:rsidRPr="004E003C">
        <w:rPr>
          <w:vertAlign w:val="subscript"/>
        </w:rPr>
        <w:t>R</w:t>
      </w:r>
      <w:r w:rsidRPr="004E003C">
        <w:t xml:space="preserve">, </w:t>
      </w:r>
      <w:r>
        <w:t>total</w:t>
      </w:r>
      <w:r w:rsidRPr="004E003C">
        <w:t xml:space="preserve"> </w:t>
      </w:r>
      <w:r>
        <w:t>mass</w:t>
      </w:r>
      <w:r w:rsidRPr="004E003C">
        <w:t xml:space="preserve"> </w:t>
      </w:r>
      <w:del w:id="212" w:author="johannes-riegger@t-online.de" w:date="2018-06-13T11:23:00Z">
        <w:r w:rsidRPr="004E003C" w:rsidDel="00351FF7">
          <w:delText xml:space="preserve">deviation </w:delText>
        </w:r>
      </w:del>
      <w:ins w:id="213" w:author="johannes-riegger@t-online.de" w:date="2018-06-13T11:23:00Z">
        <w:r>
          <w:t>anomaly</w:t>
        </w:r>
        <w:r w:rsidRPr="004E003C">
          <w:t xml:space="preserve"> </w:t>
        </w:r>
      </w:ins>
      <w:r w:rsidRPr="004E003C">
        <w:t>dM</w:t>
      </w:r>
      <w:r w:rsidRPr="004E003C">
        <w:rPr>
          <w:vertAlign w:val="subscript"/>
        </w:rPr>
        <w:t>T</w:t>
      </w:r>
      <w:r w:rsidRPr="004E003C">
        <w:t xml:space="preserve"> and </w:t>
      </w:r>
      <w:r>
        <w:t>river</w:t>
      </w:r>
      <w:r w:rsidRPr="004E003C">
        <w:t xml:space="preserve"> </w:t>
      </w:r>
      <w:r>
        <w:t>network</w:t>
      </w:r>
      <w:r w:rsidRPr="004E003C">
        <w:t xml:space="preserve"> mass M</w:t>
      </w:r>
      <w:r w:rsidRPr="004E003C">
        <w:rPr>
          <w:vertAlign w:val="subscript"/>
        </w:rPr>
        <w:t>R</w:t>
      </w:r>
      <w:r w:rsidRPr="004E003C">
        <w:t xml:space="preserve"> fit very well with the measured river runoff, GRACE mass deviation and the </w:t>
      </w:r>
      <w:r>
        <w:t xml:space="preserve"> flood</w:t>
      </w:r>
      <w:r w:rsidRPr="004E003C">
        <w:t>ed area from GIEMS both with r</w:t>
      </w:r>
      <w:r>
        <w:t>espect to the signal and the de</w:t>
      </w:r>
      <w:r w:rsidRPr="004E003C">
        <w:t xml:space="preserve">seasonalized monthly residual. The </w:t>
      </w:r>
      <w:r>
        <w:t>Cascaded Storage</w:t>
      </w:r>
      <w:r w:rsidRPr="004E003C">
        <w:t xml:space="preserve"> approach reproduces the phase shift between measured runoff R</w:t>
      </w:r>
      <w:r w:rsidRPr="004E003C">
        <w:rPr>
          <w:vertAlign w:val="subscript"/>
        </w:rPr>
        <w:t>o</w:t>
      </w:r>
      <w:r w:rsidRPr="004E003C">
        <w:t xml:space="preserve"> and total mass dM</w:t>
      </w:r>
      <w:r w:rsidRPr="004E003C">
        <w:rPr>
          <w:vertAlign w:val="subscript"/>
        </w:rPr>
        <w:t>T</w:t>
      </w:r>
      <w:r w:rsidRPr="004E003C">
        <w:t xml:space="preserve"> (or GRACE respectively). The calculated </w:t>
      </w:r>
      <w:r>
        <w:t>river</w:t>
      </w:r>
      <w:r w:rsidRPr="004E003C">
        <w:t xml:space="preserve"> </w:t>
      </w:r>
      <w:r>
        <w:t>network</w:t>
      </w:r>
      <w:r w:rsidRPr="004E003C">
        <w:t xml:space="preserve"> </w:t>
      </w:r>
      <w:r>
        <w:t>mass</w:t>
      </w:r>
      <w:r w:rsidRPr="004E003C">
        <w:t xml:space="preserve"> M</w:t>
      </w:r>
      <w:r w:rsidRPr="004E003C">
        <w:rPr>
          <w:vertAlign w:val="subscript"/>
        </w:rPr>
        <w:t>R</w:t>
      </w:r>
      <w:r w:rsidRPr="004E003C">
        <w:t xml:space="preserve"> of about 50% of the total </w:t>
      </w:r>
      <w:r>
        <w:t>mass</w:t>
      </w:r>
      <w:r w:rsidRPr="004E003C">
        <w:t xml:space="preserve"> M</w:t>
      </w:r>
      <w:r w:rsidRPr="004E003C">
        <w:rPr>
          <w:vertAlign w:val="subscript"/>
        </w:rPr>
        <w:t>T</w:t>
      </w:r>
      <w:r w:rsidRPr="004E003C">
        <w:t xml:space="preserve"> for Amazon is linear to observed runoff R</w:t>
      </w:r>
      <w:r w:rsidRPr="004E003C">
        <w:rPr>
          <w:vertAlign w:val="subscript"/>
        </w:rPr>
        <w:t>o</w:t>
      </w:r>
      <w:r w:rsidRPr="004E003C">
        <w:t xml:space="preserve"> with</w:t>
      </w:r>
      <w:r>
        <w:t>out</w:t>
      </w:r>
      <w:r w:rsidRPr="004E003C">
        <w:t xml:space="preserve"> </w:t>
      </w:r>
      <w:r>
        <w:t>any</w:t>
      </w:r>
      <w:r w:rsidRPr="004E003C">
        <w:t xml:space="preserve"> phase shift  (</w:t>
      </w:r>
      <w:r>
        <w:t>Fig.</w:t>
      </w:r>
      <w:r w:rsidRPr="004E003C">
        <w:t>11)</w:t>
      </w:r>
      <w:r>
        <w:t xml:space="preserve">! </w:t>
      </w:r>
    </w:p>
    <w:p w:rsidR="002B4767" w:rsidRDefault="002B4767" w:rsidP="003E6917"/>
    <w:p w:rsidR="002B4767" w:rsidRPr="004E003C" w:rsidRDefault="002B4767" w:rsidP="007B71C0">
      <w:pPr>
        <w:rPr>
          <w:b/>
          <w:bCs/>
          <w:sz w:val="18"/>
          <w:szCs w:val="18"/>
        </w:rPr>
      </w:pPr>
      <w:r>
        <w:rPr>
          <w:b/>
          <w:bCs/>
          <w:sz w:val="18"/>
          <w:szCs w:val="18"/>
        </w:rPr>
        <w:t xml:space="preserve">  </w:t>
      </w:r>
      <w:r w:rsidR="00E677EC">
        <w:rPr>
          <w:b/>
          <w:noProof/>
          <w:sz w:val="18"/>
          <w:szCs w:val="18"/>
          <w:lang w:val="de-DE"/>
        </w:rPr>
        <w:pict>
          <v:shape id="Picture 41" o:spid="_x0000_i1079" type="#_x0000_t75" style="width:175.65pt;height:176.75pt;visibility:visible">
            <v:imagedata r:id="rId102" o:title=""/>
          </v:shape>
        </w:pict>
      </w:r>
    </w:p>
    <w:p w:rsidR="002B4767" w:rsidRPr="004E003C" w:rsidRDefault="002B4767" w:rsidP="007B71C0">
      <w:pPr>
        <w:rPr>
          <w:b/>
          <w:bCs/>
          <w:sz w:val="18"/>
          <w:szCs w:val="18"/>
        </w:rPr>
      </w:pPr>
      <w:r w:rsidRPr="004E003C">
        <w:rPr>
          <w:b/>
          <w:bCs/>
          <w:sz w:val="18"/>
          <w:szCs w:val="18"/>
        </w:rPr>
        <w:t xml:space="preserve">Fig.11: R-S relationships for observed runoff versus GRACE, calculated Total </w:t>
      </w:r>
      <w:r>
        <w:rPr>
          <w:b/>
          <w:bCs/>
          <w:sz w:val="18"/>
          <w:szCs w:val="18"/>
        </w:rPr>
        <w:t>mass</w:t>
      </w:r>
      <w:r w:rsidRPr="004E003C">
        <w:rPr>
          <w:b/>
          <w:bCs/>
          <w:sz w:val="18"/>
          <w:szCs w:val="18"/>
        </w:rPr>
        <w:t xml:space="preserve"> dM</w:t>
      </w:r>
      <w:r w:rsidRPr="004E003C">
        <w:rPr>
          <w:b/>
          <w:bCs/>
          <w:sz w:val="18"/>
          <w:szCs w:val="18"/>
          <w:vertAlign w:val="subscript"/>
        </w:rPr>
        <w:t>T</w:t>
      </w:r>
      <w:r w:rsidRPr="004E003C">
        <w:rPr>
          <w:b/>
          <w:bCs/>
          <w:sz w:val="18"/>
          <w:szCs w:val="18"/>
        </w:rPr>
        <w:t xml:space="preserve"> and </w:t>
      </w:r>
      <w:r>
        <w:rPr>
          <w:b/>
          <w:bCs/>
          <w:sz w:val="18"/>
          <w:szCs w:val="18"/>
        </w:rPr>
        <w:t>river</w:t>
      </w:r>
      <w:r w:rsidRPr="004E003C">
        <w:rPr>
          <w:b/>
          <w:bCs/>
          <w:sz w:val="18"/>
          <w:szCs w:val="18"/>
        </w:rPr>
        <w:t xml:space="preserve"> </w:t>
      </w:r>
      <w:r>
        <w:rPr>
          <w:b/>
          <w:bCs/>
          <w:sz w:val="18"/>
          <w:szCs w:val="18"/>
        </w:rPr>
        <w:t>network</w:t>
      </w:r>
      <w:r w:rsidRPr="004E003C">
        <w:rPr>
          <w:b/>
          <w:bCs/>
          <w:sz w:val="18"/>
          <w:szCs w:val="18"/>
        </w:rPr>
        <w:t xml:space="preserve"> </w:t>
      </w:r>
      <w:r>
        <w:rPr>
          <w:b/>
          <w:bCs/>
          <w:sz w:val="18"/>
          <w:szCs w:val="18"/>
        </w:rPr>
        <w:t>mass</w:t>
      </w:r>
      <w:r w:rsidRPr="004E003C">
        <w:rPr>
          <w:b/>
          <w:bCs/>
          <w:sz w:val="18"/>
          <w:szCs w:val="18"/>
        </w:rPr>
        <w:t xml:space="preserve"> dM</w:t>
      </w:r>
      <w:r w:rsidRPr="004E003C">
        <w:rPr>
          <w:b/>
          <w:bCs/>
          <w:sz w:val="18"/>
          <w:szCs w:val="18"/>
          <w:vertAlign w:val="subscript"/>
        </w:rPr>
        <w:t>R</w:t>
      </w:r>
    </w:p>
    <w:p w:rsidR="002B4767" w:rsidRDefault="002B4767" w:rsidP="003E6917"/>
    <w:p w:rsidR="002B4767" w:rsidRDefault="002B4767" w:rsidP="003E6917">
      <w:r w:rsidRPr="004E003C">
        <w:t>Calculated hydraulic time constants, mean values and signal amplitudes for the absolute storages volumes are provided in Table.</w:t>
      </w:r>
      <w:r>
        <w:t>2</w:t>
      </w:r>
      <w:r w:rsidRPr="004E003C">
        <w:t xml:space="preserve"> for the Amazon basin. In addition the performance of optimizations either versus river runoff (Column a) or versus GRACE mass deviation (Column b) and for different recharge products (Column d-f) is displayed. In order to illustrate the benefits of the Cascaded versus a </w:t>
      </w:r>
      <w:r>
        <w:t>Single Storage</w:t>
      </w:r>
      <w:r w:rsidRPr="004E003C">
        <w:t xml:space="preserve"> approach even in the fitting quality, results for a fixed </w:t>
      </w:r>
      <w:r w:rsidRPr="004E003C">
        <w:rPr>
          <w:rFonts w:ascii="Symbol" w:hAnsi="Symbol"/>
          <w:szCs w:val="20"/>
        </w:rPr>
        <w:t></w:t>
      </w:r>
      <w:r w:rsidRPr="004E003C">
        <w:rPr>
          <w:szCs w:val="20"/>
          <w:vertAlign w:val="subscript"/>
          <w:lang w:val="en-US"/>
        </w:rPr>
        <w:t xml:space="preserve">R </w:t>
      </w:r>
      <w:r w:rsidRPr="004E003C">
        <w:t>=</w:t>
      </w:r>
      <w:r w:rsidRPr="004E003C">
        <w:rPr>
          <w:vertAlign w:val="subscript"/>
        </w:rPr>
        <w:t xml:space="preserve"> </w:t>
      </w:r>
      <w:r w:rsidRPr="004E003C">
        <w:t>10</w:t>
      </w:r>
      <w:r w:rsidRPr="004E003C">
        <w:rPr>
          <w:vertAlign w:val="superscript"/>
        </w:rPr>
        <w:t>-3</w:t>
      </w:r>
      <w:r w:rsidRPr="004E003C">
        <w:t xml:space="preserve">, which correspond to a </w:t>
      </w:r>
      <w:r>
        <w:t>Single Storage</w:t>
      </w:r>
      <w:r w:rsidRPr="004E003C">
        <w:t>, are shown (Column c, f) for different recharge products.</w:t>
      </w:r>
    </w:p>
    <w:p w:rsidR="002B4767" w:rsidRDefault="002B4767" w:rsidP="00A33037">
      <w:pPr>
        <w:spacing w:line="240" w:lineRule="auto"/>
        <w:jc w:val="left"/>
      </w:pPr>
      <w:r>
        <w:br w:type="page"/>
      </w:r>
    </w:p>
    <w:tbl>
      <w:tblPr>
        <w:tblW w:w="9485" w:type="dxa"/>
        <w:tblInd w:w="55" w:type="dxa"/>
        <w:tblLayout w:type="fixed"/>
        <w:tblCellMar>
          <w:left w:w="70" w:type="dxa"/>
          <w:right w:w="70" w:type="dxa"/>
        </w:tblCellMar>
        <w:tblLook w:val="00A0" w:firstRow="1" w:lastRow="0" w:firstColumn="1" w:lastColumn="0" w:noHBand="0" w:noVBand="0"/>
      </w:tblPr>
      <w:tblGrid>
        <w:gridCol w:w="2715"/>
        <w:gridCol w:w="1128"/>
        <w:gridCol w:w="1128"/>
        <w:gridCol w:w="1129"/>
        <w:gridCol w:w="1128"/>
        <w:gridCol w:w="1128"/>
        <w:gridCol w:w="1129"/>
      </w:tblGrid>
      <w:tr w:rsidR="002B4767" w:rsidRPr="004E003C" w:rsidTr="00EF40FF">
        <w:trPr>
          <w:trHeight w:val="300"/>
        </w:trPr>
        <w:tc>
          <w:tcPr>
            <w:tcW w:w="2715" w:type="dxa"/>
            <w:tcBorders>
              <w:top w:val="single" w:sz="4" w:space="0" w:color="auto"/>
              <w:left w:val="single" w:sz="4" w:space="0" w:color="auto"/>
              <w:bottom w:val="single" w:sz="4" w:space="0" w:color="auto"/>
              <w:right w:val="single" w:sz="4" w:space="0" w:color="auto"/>
            </w:tcBorders>
            <w:noWrap/>
            <w:vAlign w:val="bottom"/>
          </w:tcPr>
          <w:p w:rsidR="002B4767" w:rsidRPr="004E003C" w:rsidRDefault="002B4767" w:rsidP="00166208">
            <w:pPr>
              <w:spacing w:line="240" w:lineRule="auto"/>
              <w:jc w:val="left"/>
              <w:rPr>
                <w:b/>
                <w:bCs/>
                <w:color w:val="000000"/>
                <w:szCs w:val="20"/>
                <w:lang w:val="en-US"/>
              </w:rPr>
            </w:pPr>
            <w:r w:rsidRPr="004E003C">
              <w:rPr>
                <w:b/>
                <w:bCs/>
                <w:color w:val="000000"/>
                <w:szCs w:val="20"/>
                <w:lang w:val="en-US"/>
              </w:rPr>
              <w:t> </w:t>
            </w:r>
          </w:p>
        </w:tc>
        <w:tc>
          <w:tcPr>
            <w:tcW w:w="1128" w:type="dxa"/>
            <w:tcBorders>
              <w:top w:val="single" w:sz="4" w:space="0" w:color="auto"/>
              <w:left w:val="nil"/>
              <w:bottom w:val="single" w:sz="4" w:space="0" w:color="auto"/>
              <w:right w:val="single" w:sz="4" w:space="0" w:color="auto"/>
            </w:tcBorders>
            <w:shd w:val="clear" w:color="000000" w:fill="EBF1DE"/>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a</w:t>
            </w:r>
          </w:p>
        </w:tc>
        <w:tc>
          <w:tcPr>
            <w:tcW w:w="1128" w:type="dxa"/>
            <w:tcBorders>
              <w:top w:val="single" w:sz="4" w:space="0" w:color="auto"/>
              <w:left w:val="nil"/>
              <w:bottom w:val="single" w:sz="4" w:space="0" w:color="auto"/>
              <w:right w:val="single" w:sz="4" w:space="0" w:color="auto"/>
            </w:tcBorders>
            <w:shd w:val="clear" w:color="000000" w:fill="EBF1DE"/>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b</w:t>
            </w:r>
          </w:p>
        </w:tc>
        <w:tc>
          <w:tcPr>
            <w:tcW w:w="1129" w:type="dxa"/>
            <w:tcBorders>
              <w:top w:val="single" w:sz="4" w:space="0" w:color="auto"/>
              <w:left w:val="nil"/>
              <w:bottom w:val="single" w:sz="4" w:space="0" w:color="auto"/>
              <w:right w:val="single" w:sz="4" w:space="0" w:color="auto"/>
            </w:tcBorders>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c</w:t>
            </w:r>
          </w:p>
        </w:tc>
        <w:tc>
          <w:tcPr>
            <w:tcW w:w="1128" w:type="dxa"/>
            <w:tcBorders>
              <w:top w:val="single" w:sz="4" w:space="0" w:color="auto"/>
              <w:left w:val="nil"/>
              <w:bottom w:val="single" w:sz="4" w:space="0" w:color="auto"/>
              <w:right w:val="single" w:sz="4" w:space="0" w:color="auto"/>
            </w:tcBorders>
            <w:shd w:val="clear" w:color="000000" w:fill="DCE6F1"/>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d</w:t>
            </w:r>
          </w:p>
        </w:tc>
        <w:tc>
          <w:tcPr>
            <w:tcW w:w="1128" w:type="dxa"/>
            <w:tcBorders>
              <w:top w:val="single" w:sz="4" w:space="0" w:color="auto"/>
              <w:left w:val="nil"/>
              <w:bottom w:val="single" w:sz="4" w:space="0" w:color="auto"/>
              <w:right w:val="single" w:sz="4" w:space="0" w:color="auto"/>
            </w:tcBorders>
            <w:shd w:val="clear" w:color="000000" w:fill="DCE6F1"/>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e</w:t>
            </w:r>
          </w:p>
        </w:tc>
        <w:tc>
          <w:tcPr>
            <w:tcW w:w="1129" w:type="dxa"/>
            <w:tcBorders>
              <w:top w:val="single" w:sz="4" w:space="0" w:color="auto"/>
              <w:left w:val="nil"/>
              <w:bottom w:val="single" w:sz="4" w:space="0" w:color="auto"/>
              <w:right w:val="single" w:sz="4" w:space="0" w:color="auto"/>
            </w:tcBorders>
            <w:noWrap/>
            <w:vAlign w:val="bottom"/>
          </w:tcPr>
          <w:p w:rsidR="002B4767" w:rsidRPr="004E003C" w:rsidRDefault="002B4767" w:rsidP="00166208">
            <w:pPr>
              <w:spacing w:line="240" w:lineRule="auto"/>
              <w:jc w:val="center"/>
              <w:rPr>
                <w:b/>
                <w:color w:val="000000"/>
                <w:szCs w:val="20"/>
                <w:lang w:val="de-DE"/>
              </w:rPr>
            </w:pPr>
            <w:r w:rsidRPr="004E003C">
              <w:rPr>
                <w:b/>
                <w:color w:val="000000"/>
                <w:szCs w:val="20"/>
                <w:lang w:val="de-DE"/>
              </w:rPr>
              <w:t>f</w:t>
            </w:r>
          </w:p>
        </w:tc>
      </w:tr>
      <w:tr w:rsidR="002B4767" w:rsidRPr="00D20814" w:rsidTr="00EF40FF">
        <w:trPr>
          <w:trHeight w:val="300"/>
        </w:trPr>
        <w:tc>
          <w:tcPr>
            <w:tcW w:w="2715" w:type="dxa"/>
            <w:tcBorders>
              <w:top w:val="single" w:sz="4" w:space="0" w:color="auto"/>
              <w:left w:val="single" w:sz="4" w:space="0" w:color="auto"/>
              <w:right w:val="single" w:sz="4" w:space="0" w:color="auto"/>
            </w:tcBorders>
            <w:noWrap/>
            <w:vAlign w:val="center"/>
          </w:tcPr>
          <w:p w:rsidR="002B4767" w:rsidRPr="00D20814" w:rsidRDefault="002B4767" w:rsidP="004A0982">
            <w:pPr>
              <w:spacing w:line="240" w:lineRule="auto"/>
              <w:jc w:val="left"/>
              <w:rPr>
                <w:b/>
                <w:bCs/>
                <w:color w:val="000000"/>
                <w:szCs w:val="20"/>
              </w:rPr>
            </w:pPr>
            <w:r w:rsidRPr="00D20814">
              <w:rPr>
                <w:b/>
                <w:bCs/>
                <w:color w:val="000000"/>
                <w:szCs w:val="20"/>
              </w:rPr>
              <w:t>Approach</w:t>
            </w:r>
          </w:p>
        </w:tc>
        <w:tc>
          <w:tcPr>
            <w:tcW w:w="1128" w:type="dxa"/>
            <w:tcBorders>
              <w:top w:val="single" w:sz="4" w:space="0" w:color="auto"/>
              <w:left w:val="single" w:sz="4" w:space="0" w:color="auto"/>
              <w:bottom w:val="single" w:sz="4" w:space="0" w:color="auto"/>
              <w:right w:val="single" w:sz="4" w:space="0" w:color="auto"/>
            </w:tcBorders>
            <w:shd w:val="clear" w:color="000000" w:fill="EBF1DE"/>
            <w:noWrap/>
            <w:vAlign w:val="center"/>
          </w:tcPr>
          <w:p w:rsidR="002B4767" w:rsidRPr="008B04E4" w:rsidRDefault="002B4767" w:rsidP="00D20814">
            <w:pPr>
              <w:spacing w:line="240" w:lineRule="auto"/>
              <w:jc w:val="center"/>
              <w:rPr>
                <w:b/>
                <w:color w:val="000000"/>
                <w:szCs w:val="20"/>
                <w:lang w:val="de-DE"/>
              </w:rPr>
            </w:pPr>
            <w:r w:rsidRPr="008B04E4">
              <w:rPr>
                <w:b/>
                <w:color w:val="000000"/>
                <w:szCs w:val="20"/>
                <w:lang w:val="de-DE"/>
              </w:rPr>
              <w:t>Cascade</w:t>
            </w:r>
            <w:r>
              <w:rPr>
                <w:b/>
                <w:color w:val="000000"/>
                <w:szCs w:val="20"/>
                <w:lang w:val="de-DE"/>
              </w:rPr>
              <w:t>d</w:t>
            </w:r>
          </w:p>
        </w:tc>
        <w:tc>
          <w:tcPr>
            <w:tcW w:w="1128" w:type="dxa"/>
            <w:tcBorders>
              <w:top w:val="single" w:sz="4" w:space="0" w:color="auto"/>
              <w:left w:val="single" w:sz="4" w:space="0" w:color="auto"/>
              <w:bottom w:val="single" w:sz="4" w:space="0" w:color="auto"/>
              <w:right w:val="single" w:sz="4" w:space="0" w:color="auto"/>
            </w:tcBorders>
            <w:shd w:val="clear" w:color="000000" w:fill="EBF1DE"/>
            <w:noWrap/>
            <w:vAlign w:val="center"/>
          </w:tcPr>
          <w:p w:rsidR="002B4767" w:rsidRPr="008B04E4" w:rsidRDefault="002B4767" w:rsidP="00D20814">
            <w:pPr>
              <w:spacing w:line="240" w:lineRule="auto"/>
              <w:jc w:val="center"/>
              <w:rPr>
                <w:b/>
                <w:color w:val="000000"/>
                <w:szCs w:val="20"/>
                <w:lang w:val="de-DE"/>
              </w:rPr>
            </w:pPr>
            <w:r w:rsidRPr="008B04E4">
              <w:rPr>
                <w:b/>
                <w:color w:val="000000"/>
                <w:szCs w:val="20"/>
                <w:lang w:val="de-DE"/>
              </w:rPr>
              <w:t>Cascade</w:t>
            </w:r>
            <w:r>
              <w:rPr>
                <w:b/>
                <w:color w:val="000000"/>
                <w:szCs w:val="20"/>
                <w:lang w:val="de-DE"/>
              </w:rPr>
              <w:t>d</w:t>
            </w:r>
          </w:p>
        </w:tc>
        <w:tc>
          <w:tcPr>
            <w:tcW w:w="1129" w:type="dxa"/>
            <w:tcBorders>
              <w:top w:val="single" w:sz="4" w:space="0" w:color="auto"/>
              <w:left w:val="single" w:sz="4" w:space="0" w:color="auto"/>
              <w:bottom w:val="single" w:sz="4" w:space="0" w:color="auto"/>
              <w:right w:val="single" w:sz="4" w:space="0" w:color="auto"/>
            </w:tcBorders>
            <w:noWrap/>
            <w:vAlign w:val="center"/>
          </w:tcPr>
          <w:p w:rsidR="002B4767" w:rsidRPr="008B04E4" w:rsidRDefault="002B4767" w:rsidP="00D20814">
            <w:pPr>
              <w:spacing w:line="240" w:lineRule="auto"/>
              <w:jc w:val="center"/>
              <w:rPr>
                <w:b/>
                <w:color w:val="000000"/>
                <w:szCs w:val="20"/>
                <w:lang w:val="de-DE"/>
              </w:rPr>
            </w:pPr>
            <w:r w:rsidRPr="008B04E4">
              <w:rPr>
                <w:b/>
                <w:color w:val="000000"/>
                <w:szCs w:val="20"/>
                <w:lang w:val="de-DE"/>
              </w:rPr>
              <w:t>Single</w:t>
            </w:r>
          </w:p>
        </w:tc>
        <w:tc>
          <w:tcPr>
            <w:tcW w:w="1128"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2B4767" w:rsidRPr="008B04E4" w:rsidRDefault="002B4767">
            <w:pPr>
              <w:spacing w:line="240" w:lineRule="auto"/>
              <w:jc w:val="center"/>
              <w:rPr>
                <w:b/>
                <w:color w:val="000000"/>
                <w:szCs w:val="20"/>
                <w:lang w:val="de-DE"/>
              </w:rPr>
            </w:pPr>
            <w:r w:rsidRPr="008B04E4">
              <w:rPr>
                <w:b/>
                <w:color w:val="000000"/>
                <w:szCs w:val="20"/>
                <w:lang w:val="de-DE"/>
              </w:rPr>
              <w:t>Cascade</w:t>
            </w:r>
            <w:r>
              <w:rPr>
                <w:b/>
                <w:color w:val="000000"/>
                <w:szCs w:val="20"/>
                <w:lang w:val="de-DE"/>
              </w:rPr>
              <w:t>d</w:t>
            </w:r>
          </w:p>
        </w:tc>
        <w:tc>
          <w:tcPr>
            <w:tcW w:w="1128"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2B4767" w:rsidRPr="008B04E4" w:rsidRDefault="002B4767">
            <w:pPr>
              <w:spacing w:line="240" w:lineRule="auto"/>
              <w:jc w:val="center"/>
              <w:rPr>
                <w:b/>
                <w:color w:val="000000"/>
                <w:szCs w:val="20"/>
                <w:lang w:val="de-DE"/>
              </w:rPr>
            </w:pPr>
            <w:r w:rsidRPr="008B04E4">
              <w:rPr>
                <w:b/>
                <w:color w:val="000000"/>
                <w:szCs w:val="20"/>
                <w:lang w:val="de-DE"/>
              </w:rPr>
              <w:t>Cascade</w:t>
            </w:r>
            <w:r>
              <w:rPr>
                <w:b/>
                <w:color w:val="000000"/>
                <w:szCs w:val="20"/>
                <w:lang w:val="de-DE"/>
              </w:rPr>
              <w:t>d</w:t>
            </w:r>
          </w:p>
        </w:tc>
        <w:tc>
          <w:tcPr>
            <w:tcW w:w="1129" w:type="dxa"/>
            <w:tcBorders>
              <w:top w:val="single" w:sz="4" w:space="0" w:color="auto"/>
              <w:left w:val="single" w:sz="4" w:space="0" w:color="auto"/>
              <w:bottom w:val="single" w:sz="4" w:space="0" w:color="auto"/>
              <w:right w:val="single" w:sz="4" w:space="0" w:color="auto"/>
            </w:tcBorders>
            <w:noWrap/>
            <w:vAlign w:val="center"/>
          </w:tcPr>
          <w:p w:rsidR="002B4767" w:rsidRPr="008B04E4" w:rsidRDefault="002B4767">
            <w:pPr>
              <w:spacing w:line="240" w:lineRule="auto"/>
              <w:jc w:val="center"/>
              <w:rPr>
                <w:b/>
                <w:color w:val="000000"/>
                <w:szCs w:val="20"/>
                <w:lang w:val="de-DE"/>
              </w:rPr>
            </w:pPr>
            <w:r w:rsidRPr="008B04E4">
              <w:rPr>
                <w:b/>
                <w:color w:val="000000"/>
                <w:szCs w:val="20"/>
                <w:lang w:val="de-DE"/>
              </w:rPr>
              <w:t>Single</w:t>
            </w:r>
          </w:p>
        </w:tc>
      </w:tr>
      <w:tr w:rsidR="002B4767" w:rsidRPr="004E003C" w:rsidTr="00EF40FF">
        <w:trPr>
          <w:trHeight w:val="300"/>
        </w:trPr>
        <w:tc>
          <w:tcPr>
            <w:tcW w:w="2715" w:type="dxa"/>
            <w:tcBorders>
              <w:top w:val="single" w:sz="4" w:space="0" w:color="auto"/>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 xml:space="preserve">Recharge </w:t>
            </w:r>
          </w:p>
        </w:tc>
        <w:tc>
          <w:tcPr>
            <w:tcW w:w="1128" w:type="dxa"/>
            <w:tcBorders>
              <w:top w:val="single" w:sz="4" w:space="0" w:color="auto"/>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R+dM/dt</w:t>
            </w:r>
          </w:p>
        </w:tc>
        <w:tc>
          <w:tcPr>
            <w:tcW w:w="1128" w:type="dxa"/>
            <w:tcBorders>
              <w:top w:val="single" w:sz="4" w:space="0" w:color="auto"/>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R+dM/dt</w:t>
            </w:r>
          </w:p>
        </w:tc>
        <w:tc>
          <w:tcPr>
            <w:tcW w:w="1129" w:type="dxa"/>
            <w:tcBorders>
              <w:top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R+dM/dt</w:t>
            </w:r>
          </w:p>
        </w:tc>
        <w:tc>
          <w:tcPr>
            <w:tcW w:w="1128" w:type="dxa"/>
            <w:tcBorders>
              <w:top w:val="single" w:sz="4" w:space="0" w:color="auto"/>
            </w:tcBorders>
            <w:shd w:val="clear" w:color="000000" w:fill="DCE6F1"/>
            <w:noWrap/>
            <w:vAlign w:val="center"/>
          </w:tcPr>
          <w:p w:rsidR="002B4767" w:rsidRPr="004E003C" w:rsidRDefault="002B4767" w:rsidP="00166208">
            <w:pPr>
              <w:spacing w:line="240" w:lineRule="auto"/>
              <w:jc w:val="center"/>
              <w:rPr>
                <w:color w:val="000000"/>
                <w:szCs w:val="20"/>
                <w:lang w:val="de-DE"/>
              </w:rPr>
            </w:pPr>
            <w:r w:rsidRPr="004E003C">
              <w:rPr>
                <w:color w:val="000000"/>
                <w:szCs w:val="20"/>
                <w:lang w:val="de-DE"/>
              </w:rPr>
              <w:t>-divQ</w:t>
            </w:r>
          </w:p>
        </w:tc>
        <w:tc>
          <w:tcPr>
            <w:tcW w:w="1128" w:type="dxa"/>
            <w:tcBorders>
              <w:top w:val="single" w:sz="4" w:space="0" w:color="auto"/>
            </w:tcBorders>
            <w:shd w:val="clear" w:color="000000" w:fill="DCE6F1"/>
            <w:noWrap/>
            <w:vAlign w:val="center"/>
          </w:tcPr>
          <w:p w:rsidR="002B4767" w:rsidRPr="004E003C" w:rsidRDefault="002B4767" w:rsidP="00166208">
            <w:pPr>
              <w:spacing w:line="240" w:lineRule="auto"/>
              <w:jc w:val="center"/>
              <w:rPr>
                <w:color w:val="000000"/>
                <w:szCs w:val="20"/>
                <w:lang w:val="de-DE"/>
              </w:rPr>
            </w:pPr>
            <w:r w:rsidRPr="004E003C">
              <w:rPr>
                <w:color w:val="000000"/>
                <w:szCs w:val="20"/>
                <w:lang w:val="de-DE"/>
              </w:rPr>
              <w:t>-divQ</w:t>
            </w:r>
          </w:p>
        </w:tc>
        <w:tc>
          <w:tcPr>
            <w:tcW w:w="1129" w:type="dxa"/>
            <w:tcBorders>
              <w:top w:val="single" w:sz="4" w:space="0" w:color="auto"/>
              <w:right w:val="single" w:sz="4" w:space="0" w:color="auto"/>
            </w:tcBorders>
            <w:noWrap/>
            <w:vAlign w:val="center"/>
          </w:tcPr>
          <w:p w:rsidR="002B4767" w:rsidRPr="004E003C" w:rsidRDefault="002B4767" w:rsidP="00166208">
            <w:pPr>
              <w:spacing w:line="240" w:lineRule="auto"/>
              <w:jc w:val="center"/>
              <w:rPr>
                <w:color w:val="000000"/>
                <w:szCs w:val="20"/>
                <w:lang w:val="de-DE"/>
              </w:rPr>
            </w:pPr>
            <w:r w:rsidRPr="004E003C">
              <w:rPr>
                <w:color w:val="000000"/>
                <w:szCs w:val="20"/>
                <w:lang w:val="de-DE"/>
              </w:rPr>
              <w:t>-divQ</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Optimization</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RR</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dMT</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dMT</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RR</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dMT</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dMT</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rFonts w:ascii="Symbol" w:hAnsi="Symbol"/>
                <w:b/>
                <w:szCs w:val="20"/>
              </w:rPr>
              <w:t></w:t>
            </w:r>
            <w:r w:rsidRPr="004E003C">
              <w:rPr>
                <w:b/>
                <w:szCs w:val="20"/>
                <w:vertAlign w:val="subscript"/>
                <w:lang w:val="en-US"/>
              </w:rPr>
              <w:t>C</w:t>
            </w:r>
            <w:r w:rsidRPr="004E003C" w:rsidDel="00591C12">
              <w:rPr>
                <w:b/>
                <w:bCs/>
                <w:color w:val="000000"/>
                <w:szCs w:val="20"/>
              </w:rPr>
              <w:t xml:space="preserve"> </w:t>
            </w:r>
            <w:r w:rsidRPr="004E003C">
              <w:rPr>
                <w:b/>
                <w:bCs/>
                <w:color w:val="000000"/>
                <w:szCs w:val="20"/>
              </w:rPr>
              <w:t xml:space="preserve"> [mo</w:t>
            </w:r>
            <w:r>
              <w:rPr>
                <w:b/>
                <w:bCs/>
                <w:color w:val="000000"/>
                <w:szCs w:val="20"/>
              </w:rPr>
              <w:t>nth</w:t>
            </w:r>
            <w:r w:rsidRPr="004E003C">
              <w:rPr>
                <w:b/>
                <w:bCs/>
                <w:color w:val="000000"/>
                <w:szCs w:val="20"/>
              </w:rPr>
              <w:t>]</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1.53</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1.62</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3.55</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1.87</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3.95</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rFonts w:ascii="Symbol" w:hAnsi="Symbol"/>
                <w:b/>
                <w:szCs w:val="20"/>
              </w:rPr>
              <w:t></w:t>
            </w:r>
            <w:r w:rsidRPr="004E003C">
              <w:rPr>
                <w:b/>
                <w:szCs w:val="20"/>
                <w:vertAlign w:val="subscript"/>
                <w:lang w:val="en-US"/>
              </w:rPr>
              <w:t>R</w:t>
            </w:r>
            <w:r w:rsidRPr="004E003C" w:rsidDel="00591C12">
              <w:rPr>
                <w:b/>
                <w:bCs/>
                <w:color w:val="000000"/>
                <w:szCs w:val="20"/>
              </w:rPr>
              <w:t xml:space="preserve"> </w:t>
            </w:r>
            <w:r w:rsidRPr="004E003C">
              <w:rPr>
                <w:b/>
                <w:bCs/>
                <w:color w:val="000000"/>
                <w:szCs w:val="20"/>
              </w:rPr>
              <w:t xml:space="preserve"> [mo</w:t>
            </w:r>
            <w:r>
              <w:rPr>
                <w:b/>
                <w:bCs/>
                <w:color w:val="000000"/>
                <w:szCs w:val="20"/>
              </w:rPr>
              <w:t>nth</w:t>
            </w:r>
            <w:r w:rsidRPr="004E003C">
              <w:rPr>
                <w:b/>
                <w:bCs/>
                <w:color w:val="000000"/>
                <w:szCs w:val="20"/>
              </w:rPr>
              <w:t>]</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1.53</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1.62</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0.001</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rPr>
              <w:t>1.68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rPr>
              <w:t>1.87</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0.001</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Avg  M</w:t>
            </w:r>
            <w:r w:rsidRPr="004E003C">
              <w:rPr>
                <w:b/>
                <w:bCs/>
                <w:color w:val="000000"/>
                <w:szCs w:val="20"/>
                <w:vertAlign w:val="subscript"/>
              </w:rPr>
              <w:t>T</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304.81</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321.77</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353.29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333.00</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370.93</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392.02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Avg  M</w:t>
            </w:r>
            <w:r w:rsidRPr="004E003C">
              <w:rPr>
                <w:b/>
                <w:bCs/>
                <w:color w:val="000000"/>
                <w:szCs w:val="20"/>
                <w:vertAlign w:val="subscript"/>
              </w:rPr>
              <w:t>C</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152.17</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160.58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353.19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166.23</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185.12</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391.92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Avg  M</w:t>
            </w:r>
            <w:r w:rsidRPr="004E003C">
              <w:rPr>
                <w:b/>
                <w:bCs/>
                <w:color w:val="000000"/>
                <w:szCs w:val="20"/>
                <w:vertAlign w:val="subscript"/>
              </w:rPr>
              <w:t>R</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152.64</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161.18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0.10</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166.77</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185.81</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0.10</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Avg  R</w:t>
            </w:r>
            <w:r w:rsidRPr="004E003C">
              <w:rPr>
                <w:b/>
                <w:bCs/>
                <w:color w:val="000000"/>
                <w:szCs w:val="20"/>
                <w:vertAlign w:val="subscript"/>
              </w:rPr>
              <w:t>R</w:t>
            </w:r>
            <w:r w:rsidRPr="004E003C">
              <w:rPr>
                <w:b/>
                <w:bCs/>
                <w:color w:val="000000"/>
                <w:szCs w:val="20"/>
              </w:rPr>
              <w:t xml:space="preserve">  [mm</w:t>
            </w:r>
            <w:r>
              <w:rPr>
                <w:b/>
                <w:bCs/>
                <w:color w:val="000000"/>
                <w:szCs w:val="20"/>
              </w:rPr>
              <w:t xml:space="preserve"> </w:t>
            </w:r>
            <w:r w:rsidRPr="004E003C">
              <w:rPr>
                <w:b/>
                <w:bCs/>
                <w:color w:val="000000"/>
                <w:szCs w:val="20"/>
              </w:rPr>
              <w:t>mo</w:t>
            </w:r>
            <w:r>
              <w:rPr>
                <w:b/>
                <w:bCs/>
                <w:color w:val="000000"/>
                <w:szCs w:val="20"/>
              </w:rPr>
              <w:t>nth</w:t>
            </w:r>
            <w:r w:rsidRPr="008A2FF9">
              <w:rPr>
                <w:b/>
                <w:bCs/>
                <w:color w:val="000000"/>
                <w:szCs w:val="20"/>
                <w:vertAlign w:val="superscript"/>
              </w:rPr>
              <w:t>-</w:t>
            </w:r>
            <w:r>
              <w:rPr>
                <w:b/>
                <w:bCs/>
                <w:color w:val="000000"/>
                <w:szCs w:val="20"/>
                <w:vertAlign w:val="superscript"/>
              </w:rPr>
              <w:t>1</w:t>
            </w:r>
            <w:r w:rsidRPr="004E003C">
              <w:rPr>
                <w:b/>
                <w:bCs/>
                <w:color w:val="000000"/>
                <w:szCs w:val="20"/>
              </w:rPr>
              <w:t>]</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99.53</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99.59</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99.39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99.35</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99.49</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99.34</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Avg  N  [mm</w:t>
            </w:r>
            <w:r>
              <w:rPr>
                <w:b/>
                <w:bCs/>
                <w:color w:val="000000"/>
                <w:szCs w:val="20"/>
              </w:rPr>
              <w:t xml:space="preserve"> </w:t>
            </w:r>
            <w:r w:rsidRPr="004E003C">
              <w:rPr>
                <w:b/>
                <w:bCs/>
                <w:color w:val="000000"/>
                <w:szCs w:val="20"/>
              </w:rPr>
              <w:t>mo</w:t>
            </w:r>
            <w:r>
              <w:rPr>
                <w:b/>
                <w:bCs/>
                <w:color w:val="000000"/>
                <w:szCs w:val="20"/>
              </w:rPr>
              <w:t>nth</w:t>
            </w:r>
            <w:r w:rsidRPr="00BA3963">
              <w:rPr>
                <w:b/>
                <w:bCs/>
                <w:color w:val="000000"/>
                <w:szCs w:val="20"/>
                <w:vertAlign w:val="superscript"/>
              </w:rPr>
              <w:t>-</w:t>
            </w:r>
            <w:r>
              <w:rPr>
                <w:b/>
                <w:bCs/>
                <w:color w:val="000000"/>
                <w:szCs w:val="20"/>
                <w:vertAlign w:val="superscript"/>
              </w:rPr>
              <w:t>1</w:t>
            </w:r>
            <w:r w:rsidRPr="004E003C">
              <w:rPr>
                <w:b/>
                <w:bCs/>
                <w:color w:val="000000"/>
                <w:szCs w:val="20"/>
              </w:rPr>
              <w:t>]</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98.80</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98.80</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98.80</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99.07</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99.07</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99.07</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Stdev  M</w:t>
            </w:r>
            <w:r w:rsidRPr="004E003C">
              <w:rPr>
                <w:b/>
                <w:bCs/>
                <w:color w:val="000000"/>
                <w:szCs w:val="20"/>
                <w:vertAlign w:val="subscript"/>
              </w:rPr>
              <w:t>T</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98.46</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100.38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84.09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101.73</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105.34</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87.83</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Stdev  M</w:t>
            </w:r>
            <w:r w:rsidRPr="004E003C">
              <w:rPr>
                <w:b/>
                <w:bCs/>
                <w:color w:val="000000"/>
                <w:szCs w:val="20"/>
                <w:vertAlign w:val="subscript"/>
              </w:rPr>
              <w:t>C</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58.49</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60.40</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84.06</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61.22</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65.05</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87.80</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Stdev  M</w:t>
            </w:r>
            <w:r w:rsidRPr="004E003C">
              <w:rPr>
                <w:b/>
                <w:bCs/>
                <w:color w:val="000000"/>
                <w:szCs w:val="20"/>
                <w:vertAlign w:val="subscript"/>
              </w:rPr>
              <w:t xml:space="preserve">R </w:t>
            </w:r>
            <w:r w:rsidRPr="004E003C">
              <w:rPr>
                <w:b/>
                <w:bCs/>
                <w:color w:val="000000"/>
                <w:szCs w:val="20"/>
              </w:rPr>
              <w:t xml:space="preserv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45.48</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46.02</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0.02</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46.70</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47.55</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 </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en-US"/>
              </w:rPr>
            </w:pPr>
            <w:r w:rsidRPr="004E003C">
              <w:rPr>
                <w:b/>
                <w:bCs/>
                <w:color w:val="000000"/>
                <w:szCs w:val="20"/>
                <w:lang w:val="en-US"/>
              </w:rPr>
              <w:t>RMSE  R</w:t>
            </w:r>
            <w:r w:rsidRPr="004E003C">
              <w:rPr>
                <w:b/>
                <w:bCs/>
                <w:color w:val="000000"/>
                <w:szCs w:val="20"/>
                <w:vertAlign w:val="subscript"/>
                <w:lang w:val="en-US"/>
              </w:rPr>
              <w:t>R-</w:t>
            </w:r>
            <w:r w:rsidRPr="004E003C">
              <w:rPr>
                <w:b/>
                <w:bCs/>
                <w:color w:val="000000"/>
                <w:szCs w:val="20"/>
                <w:lang w:val="en-US"/>
              </w:rPr>
              <w:t>R</w:t>
            </w:r>
            <w:r w:rsidRPr="004E003C">
              <w:rPr>
                <w:b/>
                <w:bCs/>
                <w:color w:val="000000"/>
                <w:szCs w:val="20"/>
                <w:vertAlign w:val="subscript"/>
                <w:lang w:val="en-US"/>
              </w:rPr>
              <w:t>o</w:t>
            </w:r>
            <w:r w:rsidRPr="004E003C">
              <w:rPr>
                <w:b/>
                <w:bCs/>
                <w:color w:val="000000"/>
                <w:szCs w:val="20"/>
                <w:lang w:val="en-US"/>
              </w:rPr>
              <w:t xml:space="preserve">  [</w:t>
            </w:r>
            <w:r w:rsidRPr="004E003C">
              <w:rPr>
                <w:b/>
                <w:bCs/>
                <w:color w:val="000000"/>
                <w:szCs w:val="20"/>
              </w:rPr>
              <w:t>mm</w:t>
            </w:r>
            <w:r>
              <w:rPr>
                <w:b/>
                <w:bCs/>
                <w:color w:val="000000"/>
                <w:szCs w:val="20"/>
              </w:rPr>
              <w:t xml:space="preserve"> </w:t>
            </w:r>
            <w:r w:rsidRPr="004E003C">
              <w:rPr>
                <w:b/>
                <w:bCs/>
                <w:color w:val="000000"/>
                <w:szCs w:val="20"/>
              </w:rPr>
              <w:t>mo</w:t>
            </w:r>
            <w:r>
              <w:rPr>
                <w:b/>
                <w:bCs/>
                <w:color w:val="000000"/>
                <w:szCs w:val="20"/>
              </w:rPr>
              <w:t>nth</w:t>
            </w:r>
            <w:r w:rsidRPr="00BA3963">
              <w:rPr>
                <w:b/>
                <w:bCs/>
                <w:color w:val="000000"/>
                <w:szCs w:val="20"/>
                <w:vertAlign w:val="superscript"/>
              </w:rPr>
              <w:t>-</w:t>
            </w:r>
            <w:r>
              <w:rPr>
                <w:b/>
                <w:bCs/>
                <w:color w:val="000000"/>
                <w:szCs w:val="20"/>
                <w:vertAlign w:val="superscript"/>
              </w:rPr>
              <w:t>1</w:t>
            </w:r>
            <w:r w:rsidRPr="004E003C">
              <w:rPr>
                <w:b/>
                <w:bCs/>
                <w:color w:val="000000"/>
                <w:szCs w:val="20"/>
                <w:lang w:val="en-US"/>
              </w:rPr>
              <w:t>]</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5.76</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6.08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12.13</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11.99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12.57</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18.08</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RMSE  M</w:t>
            </w:r>
            <w:r w:rsidRPr="004E003C">
              <w:rPr>
                <w:b/>
                <w:bCs/>
                <w:color w:val="000000"/>
                <w:szCs w:val="20"/>
                <w:vertAlign w:val="subscript"/>
              </w:rPr>
              <w:t>T</w:t>
            </w:r>
            <w:r w:rsidRPr="004E003C">
              <w:rPr>
                <w:b/>
                <w:bCs/>
                <w:color w:val="000000"/>
                <w:szCs w:val="20"/>
              </w:rPr>
              <w:t>- GRACE  [mm]</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15.28</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14.73</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28.93</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35.45</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34.54</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42.31</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NS</w:t>
            </w:r>
            <w:r w:rsidRPr="004E003C">
              <w:rPr>
                <w:b/>
                <w:bCs/>
                <w:color w:val="000000"/>
                <w:szCs w:val="20"/>
                <w:vertAlign w:val="subscript"/>
              </w:rPr>
              <w:t>S</w:t>
            </w:r>
            <w:r w:rsidRPr="004E003C">
              <w:rPr>
                <w:b/>
                <w:bCs/>
                <w:color w:val="000000"/>
                <w:szCs w:val="20"/>
              </w:rPr>
              <w:t xml:space="preserve">  R</w:t>
            </w:r>
            <w:r w:rsidRPr="004E003C">
              <w:rPr>
                <w:b/>
                <w:bCs/>
                <w:color w:val="000000"/>
                <w:szCs w:val="20"/>
                <w:vertAlign w:val="subscript"/>
              </w:rPr>
              <w:t>R-</w:t>
            </w:r>
            <w:r w:rsidRPr="004E003C">
              <w:rPr>
                <w:b/>
                <w:bCs/>
                <w:color w:val="000000"/>
                <w:szCs w:val="20"/>
              </w:rPr>
              <w:t>R</w:t>
            </w:r>
            <w:r w:rsidRPr="004E003C">
              <w:rPr>
                <w:b/>
                <w:bCs/>
                <w:color w:val="000000"/>
                <w:szCs w:val="20"/>
                <w:vertAlign w:val="subscript"/>
              </w:rPr>
              <w:t>o</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0.96</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0.96</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0.84</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0.85</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0.83</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0.65</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NS</w:t>
            </w:r>
            <w:r w:rsidRPr="004E003C">
              <w:rPr>
                <w:b/>
                <w:bCs/>
                <w:color w:val="000000"/>
                <w:szCs w:val="20"/>
                <w:vertAlign w:val="subscript"/>
              </w:rPr>
              <w:t>R</w:t>
            </w:r>
            <w:r w:rsidRPr="004E003C">
              <w:rPr>
                <w:b/>
                <w:bCs/>
                <w:color w:val="000000"/>
                <w:szCs w:val="20"/>
              </w:rPr>
              <w:t xml:space="preserve">  R</w:t>
            </w:r>
            <w:r w:rsidRPr="004E003C">
              <w:rPr>
                <w:b/>
                <w:bCs/>
                <w:color w:val="000000"/>
                <w:szCs w:val="20"/>
                <w:vertAlign w:val="subscript"/>
              </w:rPr>
              <w:t>R-</w:t>
            </w:r>
            <w:r w:rsidRPr="004E003C">
              <w:rPr>
                <w:b/>
                <w:bCs/>
                <w:color w:val="000000"/>
                <w:szCs w:val="20"/>
              </w:rPr>
              <w:t>R</w:t>
            </w:r>
            <w:r w:rsidRPr="004E003C">
              <w:rPr>
                <w:b/>
                <w:bCs/>
                <w:color w:val="000000"/>
                <w:szCs w:val="20"/>
                <w:vertAlign w:val="subscript"/>
              </w:rPr>
              <w:t>o</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0.74</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0.72</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0.73</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-0.08</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-0.10</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corr</w:t>
            </w:r>
            <w:r w:rsidRPr="004E003C">
              <w:rPr>
                <w:b/>
                <w:bCs/>
                <w:color w:val="000000"/>
                <w:szCs w:val="20"/>
                <w:vertAlign w:val="subscript"/>
              </w:rPr>
              <w:t>S</w:t>
            </w:r>
            <w:r w:rsidRPr="004E003C">
              <w:rPr>
                <w:b/>
                <w:bCs/>
                <w:color w:val="000000"/>
                <w:szCs w:val="20"/>
              </w:rPr>
              <w:t xml:space="preserve">  R</w:t>
            </w:r>
            <w:r w:rsidRPr="004E003C">
              <w:rPr>
                <w:b/>
                <w:bCs/>
                <w:color w:val="000000"/>
                <w:szCs w:val="20"/>
                <w:vertAlign w:val="subscript"/>
              </w:rPr>
              <w:t>R-</w:t>
            </w:r>
            <w:r w:rsidRPr="004E003C">
              <w:rPr>
                <w:b/>
                <w:bCs/>
                <w:color w:val="000000"/>
                <w:szCs w:val="20"/>
              </w:rPr>
              <w:t>R</w:t>
            </w:r>
            <w:r w:rsidRPr="004E003C">
              <w:rPr>
                <w:b/>
                <w:bCs/>
                <w:color w:val="000000"/>
                <w:szCs w:val="20"/>
                <w:vertAlign w:val="subscript"/>
              </w:rPr>
              <w:t>o</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0.98</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0.94</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0.92</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0.92</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corr</w:t>
            </w:r>
            <w:r w:rsidRPr="004E003C">
              <w:rPr>
                <w:b/>
                <w:bCs/>
                <w:color w:val="000000"/>
                <w:szCs w:val="20"/>
                <w:vertAlign w:val="subscript"/>
              </w:rPr>
              <w:t>R</w:t>
            </w:r>
            <w:r w:rsidRPr="004E003C">
              <w:rPr>
                <w:b/>
                <w:bCs/>
                <w:color w:val="000000"/>
                <w:szCs w:val="20"/>
              </w:rPr>
              <w:t xml:space="preserve">  R</w:t>
            </w:r>
            <w:r w:rsidRPr="004E003C">
              <w:rPr>
                <w:b/>
                <w:bCs/>
                <w:color w:val="000000"/>
                <w:szCs w:val="20"/>
                <w:vertAlign w:val="subscript"/>
              </w:rPr>
              <w:t>R-</w:t>
            </w:r>
            <w:r w:rsidRPr="004E003C">
              <w:rPr>
                <w:b/>
                <w:bCs/>
                <w:color w:val="000000"/>
                <w:szCs w:val="20"/>
              </w:rPr>
              <w:t>R</w:t>
            </w:r>
            <w:r w:rsidRPr="004E003C">
              <w:rPr>
                <w:b/>
                <w:bCs/>
                <w:color w:val="000000"/>
                <w:szCs w:val="20"/>
                <w:vertAlign w:val="subscript"/>
              </w:rPr>
              <w:t>o</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0.86</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0.85</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0.87</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0.48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0.46</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0.41</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NS</w:t>
            </w:r>
            <w:r w:rsidRPr="004E003C">
              <w:rPr>
                <w:b/>
                <w:bCs/>
                <w:color w:val="000000"/>
                <w:szCs w:val="20"/>
                <w:vertAlign w:val="subscript"/>
              </w:rPr>
              <w:t>S</w:t>
            </w:r>
            <w:r w:rsidRPr="004E003C">
              <w:rPr>
                <w:b/>
                <w:bCs/>
                <w:color w:val="000000"/>
                <w:szCs w:val="20"/>
              </w:rPr>
              <w:t xml:space="preserve">  dM</w:t>
            </w:r>
            <w:r w:rsidRPr="004E003C">
              <w:rPr>
                <w:b/>
                <w:bCs/>
                <w:color w:val="000000"/>
                <w:szCs w:val="20"/>
                <w:vertAlign w:val="subscript"/>
              </w:rPr>
              <w:t>T</w:t>
            </w:r>
            <w:r w:rsidRPr="004E003C">
              <w:rPr>
                <w:b/>
                <w:bCs/>
                <w:color w:val="000000"/>
                <w:szCs w:val="20"/>
              </w:rPr>
              <w:t>- GRACE</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0.98</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0.98</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0.92</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0.89</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0.89</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0.84</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NS</w:t>
            </w:r>
            <w:r w:rsidRPr="004E003C">
              <w:rPr>
                <w:b/>
                <w:bCs/>
                <w:color w:val="000000"/>
                <w:szCs w:val="20"/>
                <w:vertAlign w:val="subscript"/>
              </w:rPr>
              <w:t>R</w:t>
            </w:r>
            <w:r w:rsidRPr="004E003C">
              <w:rPr>
                <w:b/>
                <w:bCs/>
                <w:color w:val="000000"/>
                <w:szCs w:val="20"/>
              </w:rPr>
              <w:t xml:space="preserve">  dM</w:t>
            </w:r>
            <w:r w:rsidRPr="004E003C">
              <w:rPr>
                <w:b/>
                <w:bCs/>
                <w:color w:val="000000"/>
                <w:szCs w:val="20"/>
                <w:vertAlign w:val="subscript"/>
              </w:rPr>
              <w:t>T</w:t>
            </w:r>
            <w:r w:rsidRPr="004E003C">
              <w:rPr>
                <w:b/>
                <w:bCs/>
                <w:color w:val="000000"/>
                <w:szCs w:val="20"/>
              </w:rPr>
              <w:t>- GRACE</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0.74</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0.72</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0.71</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-0.57</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-0.81</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-0.71</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corr</w:t>
            </w:r>
            <w:r w:rsidRPr="004E003C">
              <w:rPr>
                <w:b/>
                <w:bCs/>
                <w:color w:val="000000"/>
                <w:szCs w:val="20"/>
                <w:vertAlign w:val="subscript"/>
              </w:rPr>
              <w:t>S</w:t>
            </w:r>
            <w:r w:rsidRPr="004E003C">
              <w:rPr>
                <w:b/>
                <w:bCs/>
                <w:color w:val="000000"/>
                <w:szCs w:val="20"/>
              </w:rPr>
              <w:t xml:space="preserve">  </w:t>
            </w:r>
            <w:r>
              <w:rPr>
                <w:b/>
                <w:bCs/>
                <w:color w:val="000000"/>
                <w:szCs w:val="20"/>
              </w:rPr>
              <w:t>d</w:t>
            </w:r>
            <w:r w:rsidRPr="004E003C">
              <w:rPr>
                <w:b/>
                <w:bCs/>
                <w:color w:val="000000"/>
                <w:szCs w:val="20"/>
              </w:rPr>
              <w:t>M</w:t>
            </w:r>
            <w:r w:rsidRPr="004E003C">
              <w:rPr>
                <w:b/>
                <w:bCs/>
                <w:color w:val="000000"/>
                <w:szCs w:val="20"/>
                <w:vertAlign w:val="subscript"/>
              </w:rPr>
              <w:t>T</w:t>
            </w:r>
            <w:r w:rsidRPr="004E003C">
              <w:rPr>
                <w:b/>
                <w:bCs/>
                <w:color w:val="000000"/>
                <w:szCs w:val="20"/>
              </w:rPr>
              <w:t>- GRACE</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0.99</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0.99</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0.94</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0.94</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0.93</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corr</w:t>
            </w:r>
            <w:r w:rsidRPr="004E003C">
              <w:rPr>
                <w:b/>
                <w:bCs/>
                <w:color w:val="000000"/>
                <w:szCs w:val="20"/>
                <w:vertAlign w:val="subscript"/>
              </w:rPr>
              <w:t>R</w:t>
            </w:r>
            <w:r w:rsidRPr="004E003C">
              <w:rPr>
                <w:b/>
                <w:bCs/>
                <w:color w:val="000000"/>
                <w:szCs w:val="20"/>
              </w:rPr>
              <w:t xml:space="preserve">  </w:t>
            </w:r>
            <w:r>
              <w:rPr>
                <w:b/>
                <w:bCs/>
                <w:color w:val="000000"/>
                <w:szCs w:val="20"/>
              </w:rPr>
              <w:t>d</w:t>
            </w:r>
            <w:r w:rsidRPr="004E003C">
              <w:rPr>
                <w:b/>
                <w:bCs/>
                <w:color w:val="000000"/>
                <w:szCs w:val="20"/>
              </w:rPr>
              <w:t>M</w:t>
            </w:r>
            <w:r w:rsidRPr="004E003C">
              <w:rPr>
                <w:b/>
                <w:bCs/>
                <w:color w:val="000000"/>
                <w:szCs w:val="20"/>
                <w:vertAlign w:val="subscript"/>
              </w:rPr>
              <w:t>T</w:t>
            </w:r>
            <w:r w:rsidRPr="004E003C">
              <w:rPr>
                <w:b/>
                <w:bCs/>
                <w:color w:val="000000"/>
                <w:szCs w:val="20"/>
              </w:rPr>
              <w:t>- GRACE</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0.90</w:t>
            </w:r>
          </w:p>
        </w:tc>
        <w:tc>
          <w:tcPr>
            <w:tcW w:w="1128" w:type="dxa"/>
            <w:tcBorders>
              <w:top w:val="nil"/>
            </w:tcBorders>
            <w:shd w:val="clear" w:color="000000" w:fill="EBF1DE"/>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0.90</w:t>
            </w:r>
          </w:p>
        </w:tc>
        <w:tc>
          <w:tcPr>
            <w:tcW w:w="1129" w:type="dxa"/>
            <w:tcBorders>
              <w:top w:val="nil"/>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0.88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0.58</w:t>
            </w:r>
          </w:p>
        </w:tc>
        <w:tc>
          <w:tcPr>
            <w:tcW w:w="1128" w:type="dxa"/>
            <w:tcBorders>
              <w:top w:val="nil"/>
            </w:tcBorders>
            <w:shd w:val="clear" w:color="000000" w:fill="DCE6F1"/>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0.56</w:t>
            </w:r>
          </w:p>
        </w:tc>
        <w:tc>
          <w:tcPr>
            <w:tcW w:w="1129" w:type="dxa"/>
            <w:tcBorders>
              <w:top w:val="nil"/>
              <w:right w:val="single" w:sz="4" w:space="0" w:color="auto"/>
            </w:tcBorders>
            <w:noWrap/>
            <w:vAlign w:val="bottom"/>
          </w:tcPr>
          <w:p w:rsidR="002B4767" w:rsidRPr="004E003C" w:rsidRDefault="002B4767" w:rsidP="00166208">
            <w:pPr>
              <w:spacing w:line="240" w:lineRule="auto"/>
              <w:jc w:val="center"/>
              <w:rPr>
                <w:color w:val="000000"/>
                <w:szCs w:val="20"/>
                <w:lang w:val="de-DE"/>
              </w:rPr>
            </w:pPr>
            <w:r w:rsidRPr="004E003C">
              <w:rPr>
                <w:color w:val="000000"/>
                <w:szCs w:val="20"/>
                <w:lang w:val="de-DE"/>
              </w:rPr>
              <w:t>0.51</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lang w:val="en-US"/>
              </w:rPr>
            </w:pPr>
            <w:r w:rsidRPr="004E003C">
              <w:rPr>
                <w:b/>
                <w:bCs/>
                <w:color w:val="000000"/>
                <w:szCs w:val="20"/>
              </w:rPr>
              <w:t>corr</w:t>
            </w:r>
            <w:r w:rsidRPr="004E003C">
              <w:rPr>
                <w:b/>
                <w:bCs/>
                <w:color w:val="000000"/>
                <w:szCs w:val="20"/>
                <w:vertAlign w:val="subscript"/>
              </w:rPr>
              <w:t>S</w:t>
            </w:r>
            <w:r w:rsidRPr="004E003C">
              <w:rPr>
                <w:b/>
                <w:bCs/>
                <w:color w:val="000000"/>
                <w:szCs w:val="20"/>
              </w:rPr>
              <w:t xml:space="preserve">  dGIEMS- GRACE </w:t>
            </w:r>
          </w:p>
        </w:tc>
        <w:tc>
          <w:tcPr>
            <w:tcW w:w="1128" w:type="dxa"/>
            <w:tcBorders>
              <w:top w:val="nil"/>
            </w:tcBorders>
            <w:shd w:val="clear" w:color="000000" w:fill="EBF1DE"/>
            <w:noWrap/>
            <w:vAlign w:val="center"/>
          </w:tcPr>
          <w:p w:rsidR="002B4767" w:rsidRPr="004E003C" w:rsidRDefault="002B4767" w:rsidP="00166208">
            <w:pPr>
              <w:jc w:val="center"/>
            </w:pPr>
            <w:r w:rsidRPr="004E003C">
              <w:t>0.92</w:t>
            </w:r>
          </w:p>
        </w:tc>
        <w:tc>
          <w:tcPr>
            <w:tcW w:w="1128" w:type="dxa"/>
            <w:tcBorders>
              <w:top w:val="nil"/>
            </w:tcBorders>
            <w:shd w:val="clear" w:color="000000" w:fill="EBF1DE"/>
            <w:noWrap/>
            <w:vAlign w:val="center"/>
          </w:tcPr>
          <w:p w:rsidR="002B4767" w:rsidRPr="004E003C" w:rsidRDefault="002B4767" w:rsidP="00166208">
            <w:pPr>
              <w:jc w:val="center"/>
            </w:pPr>
            <w:r w:rsidRPr="004E003C">
              <w:t>0.92</w:t>
            </w:r>
          </w:p>
        </w:tc>
        <w:tc>
          <w:tcPr>
            <w:tcW w:w="1129" w:type="dxa"/>
            <w:tcBorders>
              <w:top w:val="nil"/>
            </w:tcBorders>
            <w:noWrap/>
            <w:vAlign w:val="center"/>
          </w:tcPr>
          <w:p w:rsidR="002B4767" w:rsidRPr="004E003C" w:rsidRDefault="002B4767" w:rsidP="00166208">
            <w:pPr>
              <w:jc w:val="center"/>
            </w:pPr>
            <w:r w:rsidRPr="004E003C">
              <w:t>0.92</w:t>
            </w:r>
          </w:p>
        </w:tc>
        <w:tc>
          <w:tcPr>
            <w:tcW w:w="1128" w:type="dxa"/>
            <w:tcBorders>
              <w:top w:val="nil"/>
            </w:tcBorders>
            <w:shd w:val="clear" w:color="000000" w:fill="DCE6F1"/>
            <w:noWrap/>
            <w:vAlign w:val="center"/>
          </w:tcPr>
          <w:p w:rsidR="002B4767" w:rsidRPr="004E003C" w:rsidRDefault="002B4767" w:rsidP="00166208">
            <w:pPr>
              <w:jc w:val="center"/>
            </w:pPr>
            <w:r w:rsidRPr="004E003C">
              <w:t>0.92</w:t>
            </w:r>
          </w:p>
        </w:tc>
        <w:tc>
          <w:tcPr>
            <w:tcW w:w="1128" w:type="dxa"/>
            <w:tcBorders>
              <w:top w:val="nil"/>
            </w:tcBorders>
            <w:shd w:val="clear" w:color="000000" w:fill="DCE6F1"/>
            <w:noWrap/>
            <w:vAlign w:val="center"/>
          </w:tcPr>
          <w:p w:rsidR="002B4767" w:rsidRPr="004E003C" w:rsidRDefault="002B4767" w:rsidP="00166208">
            <w:pPr>
              <w:jc w:val="center"/>
            </w:pPr>
            <w:r w:rsidRPr="004E003C">
              <w:t>0.92</w:t>
            </w:r>
          </w:p>
        </w:tc>
        <w:tc>
          <w:tcPr>
            <w:tcW w:w="1129" w:type="dxa"/>
            <w:tcBorders>
              <w:top w:val="nil"/>
              <w:right w:val="single" w:sz="4" w:space="0" w:color="auto"/>
            </w:tcBorders>
            <w:noWrap/>
            <w:vAlign w:val="center"/>
          </w:tcPr>
          <w:p w:rsidR="002B4767" w:rsidRPr="004E003C" w:rsidRDefault="002B4767" w:rsidP="00166208">
            <w:pPr>
              <w:jc w:val="center"/>
            </w:pPr>
            <w:r w:rsidRPr="004E003C">
              <w:t>0.92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szCs w:val="20"/>
                <w:lang w:val="de-DE"/>
              </w:rPr>
            </w:pPr>
            <w:r w:rsidRPr="004E003C">
              <w:rPr>
                <w:b/>
                <w:bCs/>
                <w:color w:val="000000"/>
                <w:szCs w:val="20"/>
              </w:rPr>
              <w:t>corr</w:t>
            </w:r>
            <w:r w:rsidRPr="004E003C">
              <w:rPr>
                <w:b/>
                <w:bCs/>
                <w:color w:val="000000"/>
                <w:szCs w:val="20"/>
                <w:vertAlign w:val="subscript"/>
              </w:rPr>
              <w:t>S</w:t>
            </w:r>
            <w:r w:rsidRPr="004E003C">
              <w:rPr>
                <w:b/>
                <w:bCs/>
                <w:color w:val="000000"/>
                <w:szCs w:val="20"/>
              </w:rPr>
              <w:t xml:space="preserve">  GIEMS-M</w:t>
            </w:r>
            <w:r w:rsidRPr="004E003C">
              <w:rPr>
                <w:b/>
                <w:bCs/>
                <w:color w:val="000000"/>
                <w:szCs w:val="20"/>
                <w:vertAlign w:val="subscript"/>
              </w:rPr>
              <w:t xml:space="preserve">T  </w:t>
            </w:r>
          </w:p>
        </w:tc>
        <w:tc>
          <w:tcPr>
            <w:tcW w:w="1128" w:type="dxa"/>
            <w:tcBorders>
              <w:top w:val="nil"/>
            </w:tcBorders>
            <w:shd w:val="clear" w:color="000000" w:fill="EBF1DE"/>
            <w:noWrap/>
            <w:vAlign w:val="center"/>
          </w:tcPr>
          <w:p w:rsidR="002B4767" w:rsidRPr="004E003C" w:rsidRDefault="002B4767" w:rsidP="00166208">
            <w:pPr>
              <w:jc w:val="center"/>
            </w:pPr>
            <w:r w:rsidRPr="004E003C">
              <w:t>0.93</w:t>
            </w:r>
          </w:p>
        </w:tc>
        <w:tc>
          <w:tcPr>
            <w:tcW w:w="1128" w:type="dxa"/>
            <w:tcBorders>
              <w:top w:val="nil"/>
            </w:tcBorders>
            <w:shd w:val="clear" w:color="000000" w:fill="EBF1DE"/>
            <w:noWrap/>
            <w:vAlign w:val="center"/>
          </w:tcPr>
          <w:p w:rsidR="002B4767" w:rsidRPr="004E003C" w:rsidRDefault="002B4767" w:rsidP="00166208">
            <w:pPr>
              <w:jc w:val="center"/>
            </w:pPr>
            <w:r w:rsidRPr="004E003C">
              <w:t>0.94</w:t>
            </w:r>
          </w:p>
        </w:tc>
        <w:tc>
          <w:tcPr>
            <w:tcW w:w="1129" w:type="dxa"/>
            <w:tcBorders>
              <w:top w:val="nil"/>
            </w:tcBorders>
            <w:noWrap/>
            <w:vAlign w:val="center"/>
          </w:tcPr>
          <w:p w:rsidR="002B4767" w:rsidRPr="004E003C" w:rsidRDefault="002B4767" w:rsidP="00166208">
            <w:pPr>
              <w:jc w:val="center"/>
            </w:pPr>
            <w:r w:rsidRPr="004E003C">
              <w:t>0.95</w:t>
            </w:r>
          </w:p>
        </w:tc>
        <w:tc>
          <w:tcPr>
            <w:tcW w:w="1128" w:type="dxa"/>
            <w:tcBorders>
              <w:top w:val="nil"/>
            </w:tcBorders>
            <w:shd w:val="clear" w:color="000000" w:fill="DCE6F1"/>
            <w:noWrap/>
            <w:vAlign w:val="center"/>
          </w:tcPr>
          <w:p w:rsidR="002B4767" w:rsidRPr="004E003C" w:rsidRDefault="002B4767" w:rsidP="00166208">
            <w:pPr>
              <w:jc w:val="center"/>
            </w:pPr>
            <w:r w:rsidRPr="004E003C">
              <w:t>0.82</w:t>
            </w:r>
          </w:p>
        </w:tc>
        <w:tc>
          <w:tcPr>
            <w:tcW w:w="1128" w:type="dxa"/>
            <w:tcBorders>
              <w:top w:val="nil"/>
            </w:tcBorders>
            <w:shd w:val="clear" w:color="000000" w:fill="DCE6F1"/>
            <w:noWrap/>
            <w:vAlign w:val="center"/>
          </w:tcPr>
          <w:p w:rsidR="002B4767" w:rsidRPr="004E003C" w:rsidRDefault="002B4767" w:rsidP="00166208">
            <w:pPr>
              <w:jc w:val="center"/>
            </w:pPr>
            <w:r w:rsidRPr="004E003C">
              <w:t>0.84</w:t>
            </w:r>
          </w:p>
        </w:tc>
        <w:tc>
          <w:tcPr>
            <w:tcW w:w="1129" w:type="dxa"/>
            <w:tcBorders>
              <w:top w:val="nil"/>
              <w:right w:val="single" w:sz="4" w:space="0" w:color="auto"/>
            </w:tcBorders>
            <w:noWrap/>
            <w:vAlign w:val="center"/>
          </w:tcPr>
          <w:p w:rsidR="002B4767" w:rsidRPr="004E003C" w:rsidRDefault="002B4767" w:rsidP="00166208">
            <w:pPr>
              <w:jc w:val="center"/>
            </w:pPr>
            <w:r w:rsidRPr="004E003C">
              <w:t>0.82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color w:val="000000"/>
                <w:szCs w:val="20"/>
                <w:vertAlign w:val="subscript"/>
              </w:rPr>
            </w:pPr>
            <w:r w:rsidRPr="004E003C">
              <w:rPr>
                <w:b/>
                <w:bCs/>
                <w:color w:val="000000"/>
                <w:szCs w:val="20"/>
              </w:rPr>
              <w:t>corr</w:t>
            </w:r>
            <w:r w:rsidRPr="004E003C">
              <w:rPr>
                <w:b/>
                <w:bCs/>
                <w:color w:val="000000"/>
                <w:szCs w:val="20"/>
                <w:vertAlign w:val="subscript"/>
              </w:rPr>
              <w:t>S</w:t>
            </w:r>
            <w:r w:rsidRPr="004E003C">
              <w:rPr>
                <w:b/>
                <w:bCs/>
                <w:color w:val="000000"/>
                <w:szCs w:val="20"/>
              </w:rPr>
              <w:t xml:space="preserve">  GIEMS-M</w:t>
            </w:r>
            <w:r w:rsidRPr="004E003C">
              <w:rPr>
                <w:b/>
                <w:bCs/>
                <w:color w:val="000000"/>
                <w:szCs w:val="20"/>
                <w:vertAlign w:val="subscript"/>
              </w:rPr>
              <w:t xml:space="preserve">R  </w:t>
            </w:r>
          </w:p>
        </w:tc>
        <w:tc>
          <w:tcPr>
            <w:tcW w:w="1128" w:type="dxa"/>
            <w:tcBorders>
              <w:top w:val="nil"/>
            </w:tcBorders>
            <w:shd w:val="clear" w:color="000000" w:fill="EBF1DE"/>
            <w:noWrap/>
            <w:vAlign w:val="center"/>
          </w:tcPr>
          <w:p w:rsidR="002B4767" w:rsidRPr="004E003C" w:rsidRDefault="002B4767" w:rsidP="00166208">
            <w:pPr>
              <w:jc w:val="center"/>
            </w:pPr>
            <w:r w:rsidRPr="004E003C">
              <w:t>0.96</w:t>
            </w:r>
          </w:p>
        </w:tc>
        <w:tc>
          <w:tcPr>
            <w:tcW w:w="1128" w:type="dxa"/>
            <w:tcBorders>
              <w:top w:val="nil"/>
            </w:tcBorders>
            <w:shd w:val="clear" w:color="000000" w:fill="EBF1DE"/>
            <w:noWrap/>
            <w:vAlign w:val="center"/>
          </w:tcPr>
          <w:p w:rsidR="002B4767" w:rsidRPr="004E003C" w:rsidRDefault="002B4767" w:rsidP="00166208">
            <w:pPr>
              <w:jc w:val="center"/>
            </w:pPr>
            <w:r w:rsidRPr="004E003C">
              <w:t>0.95</w:t>
            </w:r>
          </w:p>
        </w:tc>
        <w:tc>
          <w:tcPr>
            <w:tcW w:w="1129" w:type="dxa"/>
            <w:tcBorders>
              <w:top w:val="nil"/>
            </w:tcBorders>
            <w:noWrap/>
            <w:vAlign w:val="center"/>
          </w:tcPr>
          <w:p w:rsidR="002B4767" w:rsidRPr="004E003C" w:rsidRDefault="002B4767" w:rsidP="00166208">
            <w:pPr>
              <w:jc w:val="center"/>
            </w:pPr>
            <w:r w:rsidRPr="004E003C">
              <w:t>0.95</w:t>
            </w:r>
          </w:p>
        </w:tc>
        <w:tc>
          <w:tcPr>
            <w:tcW w:w="1128" w:type="dxa"/>
            <w:tcBorders>
              <w:top w:val="nil"/>
            </w:tcBorders>
            <w:shd w:val="clear" w:color="000000" w:fill="DCE6F1"/>
            <w:noWrap/>
            <w:vAlign w:val="center"/>
          </w:tcPr>
          <w:p w:rsidR="002B4767" w:rsidRPr="004E003C" w:rsidRDefault="002B4767" w:rsidP="00166208">
            <w:pPr>
              <w:jc w:val="center"/>
            </w:pPr>
            <w:r w:rsidRPr="004E003C">
              <w:t>0.88</w:t>
            </w:r>
          </w:p>
        </w:tc>
        <w:tc>
          <w:tcPr>
            <w:tcW w:w="1128" w:type="dxa"/>
            <w:tcBorders>
              <w:top w:val="nil"/>
            </w:tcBorders>
            <w:shd w:val="clear" w:color="000000" w:fill="DCE6F1"/>
            <w:noWrap/>
            <w:vAlign w:val="center"/>
          </w:tcPr>
          <w:p w:rsidR="002B4767" w:rsidRPr="004E003C" w:rsidRDefault="002B4767" w:rsidP="00166208">
            <w:pPr>
              <w:jc w:val="center"/>
            </w:pPr>
            <w:r w:rsidRPr="004E003C">
              <w:t>0.86</w:t>
            </w:r>
          </w:p>
        </w:tc>
        <w:tc>
          <w:tcPr>
            <w:tcW w:w="1129" w:type="dxa"/>
            <w:tcBorders>
              <w:top w:val="nil"/>
              <w:right w:val="single" w:sz="4" w:space="0" w:color="auto"/>
            </w:tcBorders>
            <w:noWrap/>
            <w:vAlign w:val="center"/>
          </w:tcPr>
          <w:p w:rsidR="002B4767" w:rsidRPr="004E003C" w:rsidRDefault="002B4767" w:rsidP="00166208">
            <w:pPr>
              <w:jc w:val="center"/>
            </w:pPr>
            <w:r w:rsidRPr="004E003C">
              <w:t>0.82</w:t>
            </w:r>
          </w:p>
        </w:tc>
      </w:tr>
      <w:tr w:rsidR="002B4767" w:rsidRPr="004E003C" w:rsidTr="008B04E4">
        <w:trPr>
          <w:trHeight w:val="300"/>
        </w:trPr>
        <w:tc>
          <w:tcPr>
            <w:tcW w:w="2715" w:type="dxa"/>
            <w:tcBorders>
              <w:top w:val="nil"/>
              <w:left w:val="single" w:sz="4" w:space="0" w:color="auto"/>
            </w:tcBorders>
            <w:noWrap/>
            <w:vAlign w:val="center"/>
          </w:tcPr>
          <w:p w:rsidR="002B4767" w:rsidRPr="004E003C" w:rsidRDefault="002B4767" w:rsidP="00166208">
            <w:pPr>
              <w:spacing w:line="240" w:lineRule="auto"/>
              <w:jc w:val="left"/>
              <w:rPr>
                <w:b/>
                <w:bCs/>
                <w:szCs w:val="20"/>
                <w:lang w:val="en-US"/>
              </w:rPr>
            </w:pPr>
            <w:r w:rsidRPr="004E003C">
              <w:rPr>
                <w:b/>
                <w:bCs/>
                <w:color w:val="000000"/>
                <w:szCs w:val="20"/>
              </w:rPr>
              <w:t>corr</w:t>
            </w:r>
            <w:r w:rsidRPr="004E003C">
              <w:rPr>
                <w:b/>
                <w:bCs/>
                <w:color w:val="000000"/>
                <w:szCs w:val="20"/>
                <w:vertAlign w:val="subscript"/>
              </w:rPr>
              <w:t>R</w:t>
            </w:r>
            <w:r w:rsidRPr="004E003C">
              <w:rPr>
                <w:b/>
                <w:bCs/>
                <w:color w:val="000000"/>
                <w:szCs w:val="20"/>
              </w:rPr>
              <w:t xml:space="preserve">  dGIEMS- GRACE </w:t>
            </w:r>
          </w:p>
        </w:tc>
        <w:tc>
          <w:tcPr>
            <w:tcW w:w="1128" w:type="dxa"/>
            <w:tcBorders>
              <w:top w:val="nil"/>
            </w:tcBorders>
            <w:shd w:val="clear" w:color="000000" w:fill="EBF1DE"/>
            <w:noWrap/>
            <w:vAlign w:val="center"/>
          </w:tcPr>
          <w:p w:rsidR="002B4767" w:rsidRPr="004E003C" w:rsidRDefault="002B4767" w:rsidP="00166208">
            <w:pPr>
              <w:jc w:val="center"/>
            </w:pPr>
            <w:r w:rsidRPr="004E003C">
              <w:t>0.65</w:t>
            </w:r>
          </w:p>
        </w:tc>
        <w:tc>
          <w:tcPr>
            <w:tcW w:w="1128" w:type="dxa"/>
            <w:tcBorders>
              <w:top w:val="nil"/>
            </w:tcBorders>
            <w:shd w:val="clear" w:color="000000" w:fill="EBF1DE"/>
            <w:noWrap/>
            <w:vAlign w:val="center"/>
          </w:tcPr>
          <w:p w:rsidR="002B4767" w:rsidRPr="004E003C" w:rsidRDefault="002B4767" w:rsidP="00166208">
            <w:pPr>
              <w:jc w:val="center"/>
            </w:pPr>
            <w:r w:rsidRPr="004E003C">
              <w:t>0.65</w:t>
            </w:r>
          </w:p>
        </w:tc>
        <w:tc>
          <w:tcPr>
            <w:tcW w:w="1129" w:type="dxa"/>
            <w:tcBorders>
              <w:top w:val="nil"/>
            </w:tcBorders>
            <w:noWrap/>
            <w:vAlign w:val="center"/>
          </w:tcPr>
          <w:p w:rsidR="002B4767" w:rsidRPr="004E003C" w:rsidRDefault="002B4767" w:rsidP="00166208">
            <w:pPr>
              <w:jc w:val="center"/>
            </w:pPr>
            <w:r w:rsidRPr="004E003C">
              <w:t>0.65</w:t>
            </w:r>
          </w:p>
        </w:tc>
        <w:tc>
          <w:tcPr>
            <w:tcW w:w="1128" w:type="dxa"/>
            <w:tcBorders>
              <w:top w:val="nil"/>
            </w:tcBorders>
            <w:shd w:val="clear" w:color="000000" w:fill="DCE6F1"/>
            <w:noWrap/>
            <w:vAlign w:val="center"/>
          </w:tcPr>
          <w:p w:rsidR="002B4767" w:rsidRPr="004E003C" w:rsidRDefault="002B4767" w:rsidP="00166208">
            <w:pPr>
              <w:jc w:val="center"/>
            </w:pPr>
            <w:r w:rsidRPr="004E003C">
              <w:t>0.65</w:t>
            </w:r>
          </w:p>
        </w:tc>
        <w:tc>
          <w:tcPr>
            <w:tcW w:w="1128" w:type="dxa"/>
            <w:tcBorders>
              <w:top w:val="nil"/>
            </w:tcBorders>
            <w:shd w:val="clear" w:color="000000" w:fill="DCE6F1"/>
            <w:noWrap/>
            <w:vAlign w:val="center"/>
          </w:tcPr>
          <w:p w:rsidR="002B4767" w:rsidRPr="004E003C" w:rsidRDefault="002B4767" w:rsidP="00166208">
            <w:pPr>
              <w:jc w:val="center"/>
            </w:pPr>
            <w:r w:rsidRPr="004E003C">
              <w:t>0.65</w:t>
            </w:r>
          </w:p>
        </w:tc>
        <w:tc>
          <w:tcPr>
            <w:tcW w:w="1129" w:type="dxa"/>
            <w:tcBorders>
              <w:top w:val="nil"/>
              <w:right w:val="single" w:sz="4" w:space="0" w:color="auto"/>
            </w:tcBorders>
            <w:noWrap/>
            <w:vAlign w:val="center"/>
          </w:tcPr>
          <w:p w:rsidR="002B4767" w:rsidRPr="004E003C" w:rsidRDefault="002B4767" w:rsidP="00166208">
            <w:pPr>
              <w:jc w:val="center"/>
            </w:pPr>
            <w:r w:rsidRPr="004E003C">
              <w:t>0.65</w:t>
            </w:r>
          </w:p>
        </w:tc>
      </w:tr>
      <w:tr w:rsidR="002B4767" w:rsidRPr="004E003C" w:rsidTr="008B04E4">
        <w:trPr>
          <w:trHeight w:val="300"/>
        </w:trPr>
        <w:tc>
          <w:tcPr>
            <w:tcW w:w="2715" w:type="dxa"/>
            <w:tcBorders>
              <w:top w:val="nil"/>
              <w:left w:val="single" w:sz="4" w:space="0" w:color="auto"/>
              <w:bottom w:val="single" w:sz="4" w:space="0" w:color="auto"/>
            </w:tcBorders>
            <w:noWrap/>
            <w:vAlign w:val="center"/>
          </w:tcPr>
          <w:p w:rsidR="002B4767" w:rsidRPr="004E003C" w:rsidRDefault="002B4767" w:rsidP="00166208">
            <w:pPr>
              <w:spacing w:line="240" w:lineRule="auto"/>
              <w:jc w:val="left"/>
              <w:rPr>
                <w:b/>
                <w:bCs/>
                <w:color w:val="000000"/>
                <w:szCs w:val="20"/>
                <w:lang w:val="de-DE"/>
              </w:rPr>
            </w:pPr>
            <w:r w:rsidRPr="004E003C">
              <w:rPr>
                <w:b/>
                <w:bCs/>
                <w:color w:val="000000"/>
                <w:szCs w:val="20"/>
              </w:rPr>
              <w:t>corr</w:t>
            </w:r>
            <w:r w:rsidRPr="004E003C">
              <w:rPr>
                <w:b/>
                <w:bCs/>
                <w:color w:val="000000"/>
                <w:szCs w:val="20"/>
                <w:vertAlign w:val="subscript"/>
              </w:rPr>
              <w:t>R</w:t>
            </w:r>
            <w:r w:rsidRPr="004E003C">
              <w:rPr>
                <w:b/>
                <w:bCs/>
                <w:color w:val="000000"/>
                <w:szCs w:val="20"/>
              </w:rPr>
              <w:t xml:space="preserve">  GIEMS-M</w:t>
            </w:r>
            <w:r w:rsidRPr="004E003C">
              <w:rPr>
                <w:b/>
                <w:bCs/>
                <w:color w:val="000000"/>
                <w:szCs w:val="20"/>
                <w:vertAlign w:val="subscript"/>
              </w:rPr>
              <w:t xml:space="preserve">R  </w:t>
            </w:r>
          </w:p>
        </w:tc>
        <w:tc>
          <w:tcPr>
            <w:tcW w:w="1128" w:type="dxa"/>
            <w:tcBorders>
              <w:top w:val="nil"/>
              <w:bottom w:val="single" w:sz="4" w:space="0" w:color="auto"/>
            </w:tcBorders>
            <w:shd w:val="clear" w:color="000000" w:fill="EBF1DE"/>
            <w:noWrap/>
            <w:vAlign w:val="center"/>
          </w:tcPr>
          <w:p w:rsidR="002B4767" w:rsidRPr="004E003C" w:rsidRDefault="002B4767" w:rsidP="00166208">
            <w:pPr>
              <w:jc w:val="center"/>
            </w:pPr>
            <w:r w:rsidRPr="004E003C">
              <w:t>0.76</w:t>
            </w:r>
          </w:p>
        </w:tc>
        <w:tc>
          <w:tcPr>
            <w:tcW w:w="1128" w:type="dxa"/>
            <w:tcBorders>
              <w:top w:val="nil"/>
              <w:bottom w:val="single" w:sz="4" w:space="0" w:color="auto"/>
            </w:tcBorders>
            <w:shd w:val="clear" w:color="000000" w:fill="EBF1DE"/>
            <w:noWrap/>
            <w:vAlign w:val="center"/>
          </w:tcPr>
          <w:p w:rsidR="002B4767" w:rsidRPr="004E003C" w:rsidRDefault="002B4767" w:rsidP="00166208">
            <w:pPr>
              <w:jc w:val="center"/>
            </w:pPr>
            <w:r w:rsidRPr="004E003C">
              <w:t>0.75</w:t>
            </w:r>
          </w:p>
        </w:tc>
        <w:tc>
          <w:tcPr>
            <w:tcW w:w="1129" w:type="dxa"/>
            <w:tcBorders>
              <w:top w:val="nil"/>
              <w:bottom w:val="single" w:sz="4" w:space="0" w:color="auto"/>
            </w:tcBorders>
            <w:noWrap/>
            <w:vAlign w:val="center"/>
          </w:tcPr>
          <w:p w:rsidR="002B4767" w:rsidRPr="004E003C" w:rsidRDefault="002B4767" w:rsidP="00166208">
            <w:pPr>
              <w:jc w:val="center"/>
            </w:pPr>
            <w:r w:rsidRPr="004E003C">
              <w:t>0.78</w:t>
            </w:r>
          </w:p>
        </w:tc>
        <w:tc>
          <w:tcPr>
            <w:tcW w:w="1128" w:type="dxa"/>
            <w:tcBorders>
              <w:top w:val="nil"/>
              <w:bottom w:val="single" w:sz="4" w:space="0" w:color="auto"/>
            </w:tcBorders>
            <w:shd w:val="clear" w:color="000000" w:fill="DCE6F1"/>
            <w:noWrap/>
            <w:vAlign w:val="center"/>
          </w:tcPr>
          <w:p w:rsidR="002B4767" w:rsidRPr="004E003C" w:rsidRDefault="002B4767" w:rsidP="00166208">
            <w:pPr>
              <w:jc w:val="center"/>
            </w:pPr>
            <w:r w:rsidRPr="004E003C">
              <w:t>0.04</w:t>
            </w:r>
          </w:p>
        </w:tc>
        <w:tc>
          <w:tcPr>
            <w:tcW w:w="1128" w:type="dxa"/>
            <w:tcBorders>
              <w:top w:val="nil"/>
              <w:bottom w:val="single" w:sz="4" w:space="0" w:color="auto"/>
            </w:tcBorders>
            <w:shd w:val="clear" w:color="000000" w:fill="DCE6F1"/>
            <w:noWrap/>
            <w:vAlign w:val="center"/>
          </w:tcPr>
          <w:p w:rsidR="002B4767" w:rsidRPr="004E003C" w:rsidRDefault="002B4767" w:rsidP="00166208">
            <w:pPr>
              <w:jc w:val="center"/>
            </w:pPr>
            <w:r w:rsidRPr="004E003C">
              <w:t>-0.01</w:t>
            </w:r>
          </w:p>
        </w:tc>
        <w:tc>
          <w:tcPr>
            <w:tcW w:w="1129" w:type="dxa"/>
            <w:tcBorders>
              <w:top w:val="nil"/>
              <w:bottom w:val="single" w:sz="4" w:space="0" w:color="auto"/>
              <w:right w:val="single" w:sz="4" w:space="0" w:color="auto"/>
            </w:tcBorders>
            <w:noWrap/>
            <w:vAlign w:val="center"/>
          </w:tcPr>
          <w:p w:rsidR="002B4767" w:rsidRPr="004E003C" w:rsidRDefault="002B4767" w:rsidP="00166208">
            <w:pPr>
              <w:jc w:val="center"/>
            </w:pPr>
            <w:r w:rsidRPr="004E003C">
              <w:t>0.01</w:t>
            </w:r>
          </w:p>
        </w:tc>
      </w:tr>
    </w:tbl>
    <w:p w:rsidR="002B4767" w:rsidRPr="004E003C" w:rsidDel="004178BF" w:rsidRDefault="002B4767" w:rsidP="007B71C0">
      <w:pPr>
        <w:rPr>
          <w:del w:id="214" w:author="johannes-riegger@t-online.de" w:date="2018-06-13T11:39:00Z"/>
        </w:rPr>
      </w:pPr>
    </w:p>
    <w:p w:rsidR="002B4767" w:rsidRPr="004178BF" w:rsidRDefault="002B4767" w:rsidP="007B71C0">
      <w:pPr>
        <w:pStyle w:val="Caption"/>
      </w:pPr>
      <w:r w:rsidRPr="008B04E4">
        <w:t>Table</w:t>
      </w:r>
      <w:r>
        <w:t>.2</w:t>
      </w:r>
      <w:r w:rsidRPr="008B04E4">
        <w:t xml:space="preserve">: The statistical characteristics are </w:t>
      </w:r>
      <w:r>
        <w:t>listed for</w:t>
      </w:r>
      <w:r w:rsidRPr="008B04E4">
        <w:t xml:space="preserve"> </w:t>
      </w:r>
      <w:ins w:id="215" w:author="johannes-riegger@t-online.de" w:date="2018-06-13T11:34:00Z">
        <w:r>
          <w:t xml:space="preserve">calculated </w:t>
        </w:r>
      </w:ins>
      <w:r w:rsidRPr="008B04E4">
        <w:t>river runoff R</w:t>
      </w:r>
      <w:r w:rsidRPr="008B04E4">
        <w:rPr>
          <w:vertAlign w:val="subscript"/>
        </w:rPr>
        <w:t>R</w:t>
      </w:r>
      <w:r w:rsidRPr="008B04E4">
        <w:t>, total mass M</w:t>
      </w:r>
      <w:r w:rsidRPr="008B04E4">
        <w:rPr>
          <w:vertAlign w:val="subscript"/>
        </w:rPr>
        <w:t>T</w:t>
      </w:r>
      <w:r w:rsidRPr="008B04E4">
        <w:t>, catchment mass M</w:t>
      </w:r>
      <w:r w:rsidRPr="008B04E4">
        <w:rPr>
          <w:vertAlign w:val="subscript"/>
        </w:rPr>
        <w:t>C</w:t>
      </w:r>
      <w:r w:rsidRPr="008B04E4">
        <w:t xml:space="preserve"> and river network mass M</w:t>
      </w:r>
      <w:r w:rsidRPr="008B04E4">
        <w:rPr>
          <w:vertAlign w:val="subscript"/>
        </w:rPr>
        <w:t>R</w:t>
      </w:r>
      <w:r w:rsidRPr="008B04E4">
        <w:t xml:space="preserve"> and </w:t>
      </w:r>
      <w:del w:id="216" w:author="johannes-riegger@t-online.de" w:date="2018-06-13T11:34:00Z">
        <w:r w:rsidRPr="008B04E4" w:rsidDel="004178BF">
          <w:delText>observations of</w:delText>
        </w:r>
      </w:del>
      <w:ins w:id="217" w:author="johannes-riegger@t-online.de" w:date="2018-06-13T11:34:00Z">
        <w:r>
          <w:t>observed</w:t>
        </w:r>
      </w:ins>
      <w:r w:rsidRPr="008B04E4">
        <w:t xml:space="preserve"> river runoff R</w:t>
      </w:r>
      <w:r w:rsidRPr="008B04E4">
        <w:rPr>
          <w:vertAlign w:val="subscript"/>
        </w:rPr>
        <w:t>o</w:t>
      </w:r>
      <w:r w:rsidRPr="008B04E4">
        <w:t xml:space="preserve">, GRACE (mass deviations) and </w:t>
      </w:r>
      <w:r>
        <w:t>flood</w:t>
      </w:r>
      <w:r w:rsidRPr="008B04E4">
        <w:t xml:space="preserve"> areas from GIEMS</w:t>
      </w:r>
      <w:r>
        <w:t xml:space="preserve"> using</w:t>
      </w:r>
      <w:r w:rsidRPr="008B04E4">
        <w:t>: RMSE: Root-mean-square error of simulated versus measured, NS</w:t>
      </w:r>
      <w:r w:rsidRPr="008B04E4">
        <w:rPr>
          <w:vertAlign w:val="subscript"/>
        </w:rPr>
        <w:t>S</w:t>
      </w:r>
      <w:r w:rsidRPr="008B04E4">
        <w:t xml:space="preserve">: Nash Sutcliffe coefficient of signal </w:t>
      </w:r>
      <w:r w:rsidRPr="00C547A8">
        <w:t>for simulated versus long-term mean of measured, NS</w:t>
      </w:r>
      <w:r w:rsidRPr="00C547A8">
        <w:rPr>
          <w:vertAlign w:val="subscript"/>
        </w:rPr>
        <w:t>R</w:t>
      </w:r>
      <w:r w:rsidRPr="00C547A8">
        <w:t>: Nash Sutcliffe coefficient of monthly residual for simulated versus monthly mean of measured, corr</w:t>
      </w:r>
      <w:r w:rsidRPr="00C547A8">
        <w:rPr>
          <w:vertAlign w:val="subscript"/>
        </w:rPr>
        <w:t>S</w:t>
      </w:r>
      <w:r w:rsidRPr="00C547A8">
        <w:t>: correlation of simulated versus measured signals, corr</w:t>
      </w:r>
      <w:r w:rsidRPr="00C547A8">
        <w:rPr>
          <w:vertAlign w:val="subscript"/>
        </w:rPr>
        <w:t>R</w:t>
      </w:r>
      <w:r w:rsidRPr="00C547A8">
        <w:t>: correlation of simulated versus measured monthly residuals, Avg and Stdev are the long term mean and standard deviations</w:t>
      </w:r>
      <w:r w:rsidRPr="008B04E4">
        <w:t xml:space="preserve">, prefix “d” </w:t>
      </w:r>
      <w:r>
        <w:t xml:space="preserve">used </w:t>
      </w:r>
      <w:r w:rsidRPr="008B04E4">
        <w:t>for deviations from long term mean</w:t>
      </w:r>
      <w:ins w:id="218" w:author="johannes-riegger@t-online.de" w:date="2018-06-13T11:30:00Z">
        <w:r>
          <w:t xml:space="preserve">. </w:t>
        </w:r>
      </w:ins>
      <w:ins w:id="219" w:author="johannes-riegger@t-online.de" w:date="2018-06-13T11:34:00Z">
        <w:r>
          <w:t>Results are co</w:t>
        </w:r>
      </w:ins>
      <w:ins w:id="220" w:author="johannes-riegger@t-online.de" w:date="2018-06-13T11:35:00Z">
        <w:r>
          <w:t xml:space="preserve">mpared for different recharge </w:t>
        </w:r>
      </w:ins>
      <w:ins w:id="221" w:author="Johannes R" w:date="2018-06-14T16:05:00Z">
        <w:r>
          <w:t>products</w:t>
        </w:r>
      </w:ins>
      <w:ins w:id="222" w:author="johannes-riegger@t-online.de" w:date="2018-06-13T11:35:00Z">
        <w:r>
          <w:t xml:space="preserve"> </w:t>
        </w:r>
      </w:ins>
      <w:ins w:id="223" w:author="Johannes R" w:date="2018-06-14T16:06:00Z">
        <w:r>
          <w:t xml:space="preserve">(from </w:t>
        </w:r>
      </w:ins>
      <w:ins w:id="224" w:author="johannes-riegger@t-online.de" w:date="2018-06-13T11:35:00Z">
        <w:r>
          <w:t xml:space="preserve">water balance </w:t>
        </w:r>
        <w:r w:rsidRPr="004178BF">
          <w:t>R+dM/dt</w:t>
        </w:r>
        <w:r>
          <w:t xml:space="preserve"> </w:t>
        </w:r>
      </w:ins>
      <w:ins w:id="225" w:author="johannes-riegger@t-online.de" w:date="2018-06-13T11:37:00Z">
        <w:r>
          <w:t>or</w:t>
        </w:r>
      </w:ins>
      <w:ins w:id="226" w:author="johannes-riegger@t-online.de" w:date="2018-06-13T11:35:00Z">
        <w:r>
          <w:t xml:space="preserve"> </w:t>
        </w:r>
      </w:ins>
      <w:ins w:id="227" w:author="johannes-riegger@t-online.de" w:date="2018-06-13T11:36:00Z">
        <w:r>
          <w:t xml:space="preserve">atmospheric input </w:t>
        </w:r>
        <w:r w:rsidRPr="004178BF">
          <w:t>-divQ</w:t>
        </w:r>
      </w:ins>
      <w:ins w:id="228" w:author="Johannes R" w:date="2018-06-14T16:06:00Z">
        <w:r>
          <w:t>)</w:t>
        </w:r>
      </w:ins>
      <w:ins w:id="229" w:author="johannes-riegger@t-online.de" w:date="2018-06-13T11:36:00Z">
        <w:r>
          <w:t xml:space="preserve"> as well as for optimizations versus observed runoff </w:t>
        </w:r>
      </w:ins>
      <w:ins w:id="230" w:author="johannes-riegger@t-online.de" w:date="2018-06-13T11:37:00Z">
        <w:r w:rsidRPr="008B04E4">
          <w:t>R</w:t>
        </w:r>
        <w:r w:rsidRPr="008B04E4">
          <w:rPr>
            <w:vertAlign w:val="subscript"/>
          </w:rPr>
          <w:t>o</w:t>
        </w:r>
      </w:ins>
      <w:ins w:id="231" w:author="johannes-riegger@t-online.de" w:date="2018-06-13T11:38:00Z">
        <w:r>
          <w:rPr>
            <w:vertAlign w:val="subscript"/>
          </w:rPr>
          <w:t xml:space="preserve"> </w:t>
        </w:r>
        <w:r w:rsidRPr="00B37EF6">
          <w:t>or</w:t>
        </w:r>
        <w:r>
          <w:t xml:space="preserve"> GRACE mass anomalies. </w:t>
        </w:r>
      </w:ins>
    </w:p>
    <w:p w:rsidR="002B4767" w:rsidRPr="004E003C" w:rsidRDefault="002B4767" w:rsidP="003E6917"/>
    <w:p w:rsidR="002B4767" w:rsidRPr="004E003C" w:rsidRDefault="002B4767" w:rsidP="00FB6EE1">
      <w:r w:rsidRPr="004E003C">
        <w:t xml:space="preserve">The </w:t>
      </w:r>
      <w:r>
        <w:t>Cascaded Storage</w:t>
      </w:r>
      <w:r w:rsidRPr="004E003C">
        <w:t xml:space="preserve"> approach with recharge from the water balance, Eq. (34), leads to high accuracy fits between calculated and measured </w:t>
      </w:r>
      <w:del w:id="232" w:author="johannes-riegger@t-online.de" w:date="2018-06-13T11:42:00Z">
        <w:r w:rsidRPr="004E003C" w:rsidDel="0013773E">
          <w:delText xml:space="preserve">and </w:delText>
        </w:r>
      </w:del>
      <w:r>
        <w:t>river</w:t>
      </w:r>
      <w:r w:rsidRPr="004E003C">
        <w:t xml:space="preserve"> runoff and total storage mass for the signal</w:t>
      </w:r>
      <w:ins w:id="233" w:author="johannes-riegger@t-online.de" w:date="2018-06-13T11:43:00Z">
        <w:r>
          <w:t>s</w:t>
        </w:r>
      </w:ins>
      <w:r w:rsidRPr="004E003C">
        <w:t xml:space="preserve"> (NSS  R</w:t>
      </w:r>
      <w:r w:rsidRPr="004E003C">
        <w:rPr>
          <w:vertAlign w:val="subscript"/>
        </w:rPr>
        <w:t>R</w:t>
      </w:r>
      <w:r w:rsidRPr="004E003C">
        <w:t>-R</w:t>
      </w:r>
      <w:r w:rsidRPr="004E003C">
        <w:rPr>
          <w:vertAlign w:val="subscript"/>
        </w:rPr>
        <w:t>o</w:t>
      </w:r>
      <w:r w:rsidRPr="004E003C">
        <w:t>=0.96, NSS  dM</w:t>
      </w:r>
      <w:r w:rsidRPr="004E003C">
        <w:rPr>
          <w:vertAlign w:val="subscript"/>
        </w:rPr>
        <w:t>T</w:t>
      </w:r>
      <w:r w:rsidRPr="004E003C">
        <w:t>- GRACE = 0.98) and for the residuals (NSR  R</w:t>
      </w:r>
      <w:r w:rsidRPr="004E003C">
        <w:rPr>
          <w:vertAlign w:val="subscript"/>
        </w:rPr>
        <w:t>R</w:t>
      </w:r>
      <w:r w:rsidRPr="004E003C">
        <w:t>-R</w:t>
      </w:r>
      <w:r w:rsidRPr="004E003C">
        <w:rPr>
          <w:vertAlign w:val="subscript"/>
        </w:rPr>
        <w:t>o</w:t>
      </w:r>
      <w:r w:rsidRPr="004E003C">
        <w:t xml:space="preserve"> = 0.74, NSR  dM</w:t>
      </w:r>
      <w:r w:rsidRPr="004E003C">
        <w:rPr>
          <w:vertAlign w:val="subscript"/>
        </w:rPr>
        <w:t>T</w:t>
      </w:r>
      <w:r w:rsidRPr="004E003C">
        <w:t xml:space="preserve">- GRACE = 0.74). With the </w:t>
      </w:r>
      <w:r>
        <w:t>Single Storage</w:t>
      </w:r>
      <w:r w:rsidRPr="004E003C">
        <w:t xml:space="preserve"> approach - beside the much worse fitting performance - the resulting time constant </w:t>
      </w:r>
      <w:r w:rsidRPr="004E003C">
        <w:rPr>
          <w:rFonts w:ascii="Symbol" w:hAnsi="Symbol"/>
          <w:szCs w:val="20"/>
        </w:rPr>
        <w:t></w:t>
      </w:r>
      <w:r w:rsidRPr="004E003C">
        <w:rPr>
          <w:szCs w:val="20"/>
          <w:vertAlign w:val="subscript"/>
          <w:lang w:val="en-US"/>
        </w:rPr>
        <w:t xml:space="preserve">T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 xml:space="preserve">C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t xml:space="preserve"> is overestimated (corresponding to the investigations in section 3) and the modelled signal amplitude is about 20% less than </w:t>
      </w:r>
      <w:del w:id="234" w:author="johannes-riegger@t-online.de" w:date="2018-06-13T11:43:00Z">
        <w:r w:rsidRPr="004E003C" w:rsidDel="0013773E">
          <w:delText xml:space="preserve">the </w:delText>
        </w:r>
      </w:del>
      <w:ins w:id="235" w:author="johannes-riegger@t-online.de" w:date="2018-06-13T11:43:00Z">
        <w:r w:rsidRPr="004E003C">
          <w:t>th</w:t>
        </w:r>
        <w:r>
          <w:t>at</w:t>
        </w:r>
        <w:r w:rsidRPr="004E003C">
          <w:t xml:space="preserve"> </w:t>
        </w:r>
      </w:ins>
      <w:r w:rsidRPr="004E003C">
        <w:t xml:space="preserve">measured from GRACE. In addition a non negligible phase shift remains between the modelled runoff and measured discharge. </w:t>
      </w:r>
    </w:p>
    <w:p w:rsidR="002B4767" w:rsidRDefault="002B4767" w:rsidP="00981A43">
      <w:r w:rsidRPr="004E003C">
        <w:t xml:space="preserve">The calculated </w:t>
      </w:r>
      <w:r>
        <w:t>river</w:t>
      </w:r>
      <w:r w:rsidRPr="004E003C">
        <w:t xml:space="preserve"> </w:t>
      </w:r>
      <w:r>
        <w:t>network</w:t>
      </w:r>
      <w:r w:rsidRPr="004E003C">
        <w:t xml:space="preserve"> </w:t>
      </w:r>
      <w:r>
        <w:t>mass</w:t>
      </w:r>
      <w:r w:rsidRPr="004E003C">
        <w:t xml:space="preserve"> M</w:t>
      </w:r>
      <w:r w:rsidRPr="004E003C">
        <w:rPr>
          <w:vertAlign w:val="subscript"/>
        </w:rPr>
        <w:t>R</w:t>
      </w:r>
      <w:r w:rsidRPr="004E003C">
        <w:t xml:space="preserve"> of the Amazon varies in the range of 40-65% of total mass M</w:t>
      </w:r>
      <w:r w:rsidRPr="004E003C">
        <w:rPr>
          <w:vertAlign w:val="subscript"/>
        </w:rPr>
        <w:t>T</w:t>
      </w:r>
      <w:r w:rsidRPr="004E003C">
        <w:t xml:space="preserve"> with an average ~50%, corresponding to the values found by Paiva et al., 2013 and Papa et al., 2013. The correlation versus the observed </w:t>
      </w:r>
      <w:r>
        <w:t>flood</w:t>
      </w:r>
      <w:r w:rsidRPr="004E003C">
        <w:t xml:space="preserve"> Area from GIEMS is higher for the calculated </w:t>
      </w:r>
      <w:r>
        <w:t>river</w:t>
      </w:r>
      <w:r w:rsidRPr="004E003C">
        <w:t xml:space="preserve"> </w:t>
      </w:r>
      <w:r>
        <w:t>network</w:t>
      </w:r>
      <w:r w:rsidRPr="004E003C">
        <w:t xml:space="preserve"> mass (0.96 for the signal and 0.76 for the monthly residual) than for GRACE (0.92 and 0.65 respectively). The conformance of calculated </w:t>
      </w:r>
      <w:r>
        <w:t>river</w:t>
      </w:r>
      <w:r w:rsidRPr="004E003C">
        <w:t xml:space="preserve"> </w:t>
      </w:r>
      <w:r>
        <w:t>network</w:t>
      </w:r>
      <w:r w:rsidRPr="004E003C">
        <w:t xml:space="preserve"> mass (and the corresponding observed </w:t>
      </w:r>
      <w:r>
        <w:t>river</w:t>
      </w:r>
      <w:r w:rsidRPr="004E003C">
        <w:t xml:space="preserve"> runoff R</w:t>
      </w:r>
      <w:r w:rsidRPr="004E003C">
        <w:rPr>
          <w:vertAlign w:val="subscript"/>
        </w:rPr>
        <w:t>R</w:t>
      </w:r>
      <w:r w:rsidRPr="004E003C">
        <w:t xml:space="preserve"> = M</w:t>
      </w:r>
      <w:r w:rsidRPr="004E003C">
        <w:rPr>
          <w:vertAlign w:val="subscript"/>
        </w:rPr>
        <w:t>R</w:t>
      </w:r>
      <w:r>
        <w:rPr>
          <w:vertAlign w:val="subscript"/>
        </w:rPr>
        <w:t xml:space="preserve"> </w:t>
      </w:r>
      <w:r w:rsidRPr="004E003C">
        <w:rPr>
          <w:rFonts w:ascii="Symbol" w:hAnsi="Symbol"/>
          <w:szCs w:val="20"/>
        </w:rPr>
        <w:t></w:t>
      </w:r>
      <w:r w:rsidRPr="004E003C">
        <w:rPr>
          <w:szCs w:val="20"/>
          <w:vertAlign w:val="subscript"/>
          <w:lang w:val="en-US"/>
        </w:rPr>
        <w:t>R</w:t>
      </w:r>
      <w:r w:rsidRPr="00BA3963">
        <w:rPr>
          <w:rFonts w:ascii="Symbol" w:hAnsi="Symbol"/>
          <w:vertAlign w:val="superscript"/>
        </w:rPr>
        <w:t></w:t>
      </w:r>
      <w:r w:rsidRPr="00BA3963">
        <w:rPr>
          <w:rFonts w:ascii="Symbol" w:hAnsi="Symbol"/>
          <w:vertAlign w:val="superscript"/>
        </w:rPr>
        <w:t></w:t>
      </w:r>
      <w:r w:rsidRPr="004E003C">
        <w:rPr>
          <w:szCs w:val="20"/>
          <w:lang w:val="en-US"/>
        </w:rPr>
        <w:t xml:space="preserve"> </w:t>
      </w:r>
      <w:r w:rsidRPr="004E003C">
        <w:t>= 0.742</w:t>
      </w:r>
      <w:r>
        <w:t xml:space="preserve"> </w:t>
      </w:r>
      <w:r w:rsidRPr="004E003C">
        <w:t>M</w:t>
      </w:r>
      <w:r w:rsidRPr="004E003C">
        <w:rPr>
          <w:vertAlign w:val="subscript"/>
        </w:rPr>
        <w:t>R</w:t>
      </w:r>
      <w:r w:rsidRPr="004E003C">
        <w:t xml:space="preserve">) with the </w:t>
      </w:r>
      <w:r>
        <w:t>flood</w:t>
      </w:r>
      <w:r w:rsidRPr="004E003C">
        <w:t xml:space="preserve"> areas is seen much </w:t>
      </w:r>
      <w:del w:id="236" w:author="johannes-riegger@t-online.de" w:date="2018-06-13T11:44:00Z">
        <w:r w:rsidRPr="004E003C" w:rsidDel="0013773E">
          <w:delText xml:space="preserve">clearer </w:delText>
        </w:r>
      </w:del>
      <w:ins w:id="237" w:author="johannes-riegger@t-online.de" w:date="2018-06-13T11:44:00Z">
        <w:r>
          <w:t xml:space="preserve">more clearly </w:t>
        </w:r>
      </w:ins>
      <w:r w:rsidRPr="004E003C">
        <w:t>in the phasing (</w:t>
      </w:r>
      <w:r>
        <w:t>Fig.</w:t>
      </w:r>
      <w:r w:rsidRPr="004E003C">
        <w:t>12), which shows a clear phase shift of GRACE versus GIEMS (see also Papa et al., 2008).</w:t>
      </w:r>
    </w:p>
    <w:p w:rsidR="002B4767" w:rsidRPr="004E003C" w:rsidRDefault="002B4767" w:rsidP="007B71C0">
      <w:pPr>
        <w:rPr>
          <w:b/>
          <w:bCs/>
          <w:sz w:val="18"/>
          <w:szCs w:val="18"/>
        </w:rPr>
      </w:pPr>
    </w:p>
    <w:p w:rsidR="002B4767" w:rsidRPr="004E003C" w:rsidRDefault="002B4767" w:rsidP="007B71C0">
      <w:pPr>
        <w:rPr>
          <w:b/>
          <w:bCs/>
          <w:sz w:val="18"/>
          <w:szCs w:val="18"/>
        </w:rPr>
      </w:pPr>
      <w:r>
        <w:rPr>
          <w:b/>
          <w:bCs/>
          <w:sz w:val="18"/>
          <w:szCs w:val="18"/>
        </w:rPr>
        <w:t xml:space="preserve">   </w:t>
      </w:r>
      <w:r w:rsidR="00E677EC">
        <w:rPr>
          <w:b/>
          <w:noProof/>
          <w:sz w:val="18"/>
          <w:szCs w:val="18"/>
          <w:lang w:val="de-DE"/>
        </w:rPr>
        <w:pict>
          <v:shape id="Picture 42" o:spid="_x0000_i1080" type="#_x0000_t75" style="width:177.25pt;height:176.2pt;visibility:visible">
            <v:imagedata r:id="rId103" o:title=""/>
          </v:shape>
        </w:pict>
      </w:r>
    </w:p>
    <w:p w:rsidR="002B4767" w:rsidRPr="004E003C" w:rsidRDefault="002B4767" w:rsidP="007B71C0">
      <w:pPr>
        <w:rPr>
          <w:b/>
          <w:bCs/>
          <w:sz w:val="18"/>
          <w:szCs w:val="18"/>
        </w:rPr>
      </w:pPr>
      <w:r w:rsidRPr="004E003C">
        <w:rPr>
          <w:b/>
          <w:bCs/>
          <w:sz w:val="18"/>
          <w:szCs w:val="18"/>
        </w:rPr>
        <w:t xml:space="preserve">Fig.12: GRACE mass, calculated </w:t>
      </w:r>
      <w:r>
        <w:rPr>
          <w:b/>
          <w:bCs/>
          <w:sz w:val="18"/>
          <w:szCs w:val="18"/>
        </w:rPr>
        <w:t>river</w:t>
      </w:r>
      <w:r w:rsidRPr="004E003C">
        <w:rPr>
          <w:b/>
          <w:bCs/>
          <w:sz w:val="18"/>
          <w:szCs w:val="18"/>
        </w:rPr>
        <w:t xml:space="preserve"> </w:t>
      </w:r>
      <w:r>
        <w:rPr>
          <w:b/>
          <w:bCs/>
          <w:sz w:val="18"/>
          <w:szCs w:val="18"/>
        </w:rPr>
        <w:t>network</w:t>
      </w:r>
      <w:r w:rsidRPr="004E003C">
        <w:rPr>
          <w:b/>
          <w:bCs/>
          <w:sz w:val="18"/>
          <w:szCs w:val="18"/>
        </w:rPr>
        <w:t xml:space="preserve"> mass dM</w:t>
      </w:r>
      <w:r w:rsidRPr="004E003C">
        <w:rPr>
          <w:b/>
          <w:bCs/>
          <w:sz w:val="18"/>
          <w:szCs w:val="18"/>
          <w:vertAlign w:val="subscript"/>
        </w:rPr>
        <w:t>R</w:t>
      </w:r>
      <w:r w:rsidRPr="004E003C">
        <w:rPr>
          <w:b/>
          <w:bCs/>
          <w:sz w:val="18"/>
          <w:szCs w:val="18"/>
        </w:rPr>
        <w:t xml:space="preserve"> and observed </w:t>
      </w:r>
      <w:r>
        <w:rPr>
          <w:b/>
          <w:bCs/>
          <w:sz w:val="18"/>
          <w:szCs w:val="18"/>
        </w:rPr>
        <w:t>river</w:t>
      </w:r>
      <w:r w:rsidRPr="004E003C">
        <w:rPr>
          <w:b/>
          <w:bCs/>
          <w:sz w:val="18"/>
          <w:szCs w:val="18"/>
        </w:rPr>
        <w:t xml:space="preserve"> runoff Ro versus </w:t>
      </w:r>
      <w:r>
        <w:rPr>
          <w:b/>
          <w:bCs/>
          <w:sz w:val="18"/>
          <w:szCs w:val="18"/>
        </w:rPr>
        <w:t>flood</w:t>
      </w:r>
      <w:r w:rsidRPr="004E003C">
        <w:rPr>
          <w:b/>
          <w:bCs/>
          <w:sz w:val="18"/>
          <w:szCs w:val="18"/>
        </w:rPr>
        <w:t xml:space="preserve"> Area from GIEMS displayed as deviations (please consider M</w:t>
      </w:r>
      <w:r w:rsidRPr="004E003C">
        <w:rPr>
          <w:b/>
          <w:bCs/>
          <w:sz w:val="18"/>
          <w:szCs w:val="18"/>
          <w:vertAlign w:val="subscript"/>
        </w:rPr>
        <w:t>R</w:t>
      </w:r>
      <w:r w:rsidRPr="004E003C">
        <w:rPr>
          <w:b/>
          <w:bCs/>
          <w:sz w:val="18"/>
          <w:szCs w:val="18"/>
        </w:rPr>
        <w:t xml:space="preserve"> = R</w:t>
      </w:r>
      <w:r w:rsidRPr="004E003C">
        <w:rPr>
          <w:b/>
          <w:bCs/>
          <w:sz w:val="18"/>
          <w:szCs w:val="18"/>
          <w:vertAlign w:val="subscript"/>
        </w:rPr>
        <w:t>R</w:t>
      </w:r>
      <w:r>
        <w:rPr>
          <w:b/>
          <w:bCs/>
          <w:sz w:val="18"/>
          <w:szCs w:val="18"/>
          <w:vertAlign w:val="subscript"/>
        </w:rPr>
        <w:t xml:space="preserve"> </w:t>
      </w:r>
      <w:r w:rsidRPr="004E003C">
        <w:rPr>
          <w:rFonts w:ascii="Symbol" w:hAnsi="Symbol"/>
          <w:b/>
          <w:bCs/>
          <w:sz w:val="18"/>
          <w:szCs w:val="18"/>
        </w:rPr>
        <w:t></w:t>
      </w:r>
      <w:r w:rsidRPr="004E003C">
        <w:rPr>
          <w:b/>
          <w:bCs/>
          <w:sz w:val="18"/>
          <w:szCs w:val="18"/>
          <w:vertAlign w:val="subscript"/>
        </w:rPr>
        <w:t>R</w:t>
      </w:r>
      <w:r w:rsidRPr="004E003C">
        <w:rPr>
          <w:b/>
          <w:bCs/>
          <w:sz w:val="18"/>
          <w:szCs w:val="18"/>
        </w:rPr>
        <w:t xml:space="preserve"> = 1.53</w:t>
      </w:r>
      <w:r>
        <w:rPr>
          <w:b/>
          <w:bCs/>
          <w:sz w:val="18"/>
          <w:szCs w:val="18"/>
        </w:rPr>
        <w:t xml:space="preserve"> </w:t>
      </w:r>
      <w:r w:rsidRPr="004E003C">
        <w:rPr>
          <w:b/>
          <w:bCs/>
          <w:sz w:val="18"/>
          <w:szCs w:val="18"/>
        </w:rPr>
        <w:t>R</w:t>
      </w:r>
      <w:r w:rsidRPr="004E003C">
        <w:rPr>
          <w:b/>
          <w:bCs/>
          <w:sz w:val="18"/>
          <w:szCs w:val="18"/>
          <w:vertAlign w:val="subscript"/>
        </w:rPr>
        <w:t>R</w:t>
      </w:r>
      <w:r w:rsidRPr="004E003C">
        <w:rPr>
          <w:b/>
          <w:bCs/>
          <w:sz w:val="18"/>
          <w:szCs w:val="18"/>
        </w:rPr>
        <w:t xml:space="preserve"> )</w:t>
      </w:r>
    </w:p>
    <w:p w:rsidR="002B4767" w:rsidRPr="004E003C" w:rsidRDefault="002B4767" w:rsidP="00981A43"/>
    <w:p w:rsidR="002B4767" w:rsidRPr="004E003C" w:rsidRDefault="002B4767" w:rsidP="003E6917">
      <w:r w:rsidRPr="004E003C">
        <w:t xml:space="preserve">The </w:t>
      </w:r>
      <w:del w:id="238" w:author="johannes-riegger@t-online.de" w:date="2018-06-13T12:21:00Z">
        <w:r w:rsidRPr="004E003C" w:rsidDel="009A71FF">
          <w:delText xml:space="preserve">optimization </w:delText>
        </w:r>
      </w:del>
      <w:r w:rsidRPr="004E003C">
        <w:t>results (Table.</w:t>
      </w:r>
      <w:r>
        <w:t>2</w:t>
      </w:r>
      <w:r w:rsidRPr="004E003C">
        <w:t xml:space="preserve">) also show that </w:t>
      </w:r>
      <w:del w:id="239" w:author="johannes-riegger@t-online.de" w:date="2018-06-13T11:51:00Z">
        <w:r w:rsidRPr="004E003C" w:rsidDel="00DF494A">
          <w:delText xml:space="preserve">there is hardly any difference in </w:delText>
        </w:r>
      </w:del>
      <w:ins w:id="240" w:author="johannes-riegger@t-online.de" w:date="2018-06-13T12:12:00Z">
        <w:r w:rsidRPr="004E003C">
          <w:t xml:space="preserve">an optimization versus measured runoff </w:t>
        </w:r>
        <w:r>
          <w:t>or versus</w:t>
        </w:r>
        <w:r w:rsidRPr="004E003C">
          <w:t xml:space="preserve"> GRACE </w:t>
        </w:r>
        <w:r>
          <w:t xml:space="preserve"> leads to a very similar </w:t>
        </w:r>
      </w:ins>
      <w:r w:rsidRPr="004E003C">
        <w:t xml:space="preserve">fitting performance for </w:t>
      </w:r>
      <w:del w:id="241" w:author="johannes-riegger@t-online.de" w:date="2018-06-13T12:20:00Z">
        <w:r w:rsidRPr="004E003C" w:rsidDel="00823BDC">
          <w:delText xml:space="preserve">an </w:delText>
        </w:r>
      </w:del>
      <w:ins w:id="242" w:author="johannes-riegger@t-online.de" w:date="2018-06-13T12:20:00Z">
        <w:r>
          <w:t>the</w:t>
        </w:r>
        <w:r w:rsidRPr="004E003C">
          <w:t xml:space="preserve"> </w:t>
        </w:r>
      </w:ins>
      <w:r w:rsidRPr="004E003C">
        <w:t>optimization</w:t>
      </w:r>
      <w:ins w:id="243" w:author="johannes-riegger@t-online.de" w:date="2018-06-13T12:22:00Z">
        <w:r>
          <w:t xml:space="preserve"> method</w:t>
        </w:r>
      </w:ins>
      <w:ins w:id="244" w:author="johannes-riegger@t-online.de" w:date="2018-06-13T12:20:00Z">
        <w:r>
          <w:t>s</w:t>
        </w:r>
      </w:ins>
      <w:r w:rsidRPr="004E003C">
        <w:t xml:space="preserve"> </w:t>
      </w:r>
      <w:del w:id="245" w:author="johannes-riegger@t-online.de" w:date="2018-06-13T12:11:00Z">
        <w:r w:rsidRPr="004E003C" w:rsidDel="00823BDC">
          <w:delText xml:space="preserve">versus measured runoff </w:delText>
        </w:r>
      </w:del>
      <w:del w:id="246" w:author="johannes-riegger@t-online.de" w:date="2018-06-13T12:03:00Z">
        <w:r w:rsidRPr="004E003C" w:rsidDel="00AE1C0C">
          <w:delText>and an optimization purely based on</w:delText>
        </w:r>
      </w:del>
      <w:del w:id="247" w:author="johannes-riegger@t-online.de" w:date="2018-06-13T12:11:00Z">
        <w:r w:rsidRPr="004E003C" w:rsidDel="00823BDC">
          <w:delText xml:space="preserve"> GRACE </w:delText>
        </w:r>
      </w:del>
      <w:del w:id="248" w:author="johannes-riegger@t-online.de" w:date="2018-06-13T12:03:00Z">
        <w:r w:rsidRPr="004E003C" w:rsidDel="00AE1C0C">
          <w:delText xml:space="preserve">measurements </w:delText>
        </w:r>
      </w:del>
      <w:ins w:id="249" w:author="johannes-riegger@t-online.de" w:date="2018-06-13T12:18:00Z">
        <w:r>
          <w:t xml:space="preserve">yet </w:t>
        </w:r>
      </w:ins>
      <w:ins w:id="250" w:author="johannes-riegger@t-online.de" w:date="2018-06-13T12:21:00Z">
        <w:r>
          <w:t xml:space="preserve">to </w:t>
        </w:r>
      </w:ins>
      <w:ins w:id="251" w:author="johannes-riegger@t-online.de" w:date="2018-06-13T12:18:00Z">
        <w:r>
          <w:t xml:space="preserve">different </w:t>
        </w:r>
      </w:ins>
      <w:ins w:id="252" w:author="johannes-riegger@t-online.de" w:date="2018-06-13T12:21:00Z">
        <w:r>
          <w:t>performa</w:t>
        </w:r>
      </w:ins>
      <w:ins w:id="253" w:author="johannes-riegger@t-online.de" w:date="2018-06-13T12:22:00Z">
        <w:r>
          <w:t xml:space="preserve">nce levels </w:t>
        </w:r>
      </w:ins>
      <w:ins w:id="254" w:author="johannes-riegger@t-online.de" w:date="2018-06-13T12:03:00Z">
        <w:r>
          <w:t xml:space="preserve">for </w:t>
        </w:r>
      </w:ins>
      <w:ins w:id="255" w:author="johannes-riegger@t-online.de" w:date="2018-06-13T12:22:00Z">
        <w:r>
          <w:t>the two</w:t>
        </w:r>
      </w:ins>
      <w:ins w:id="256" w:author="johannes-riegger@t-online.de" w:date="2018-06-13T12:03:00Z">
        <w:r>
          <w:t xml:space="preserve"> recharge products </w:t>
        </w:r>
      </w:ins>
      <w:r w:rsidRPr="004E003C">
        <w:t>(Columns a, b</w:t>
      </w:r>
      <w:ins w:id="257" w:author="johannes-riegger@t-online.de" w:date="2018-06-13T12:03:00Z">
        <w:r>
          <w:t xml:space="preserve"> </w:t>
        </w:r>
      </w:ins>
      <w:ins w:id="258" w:author="johannes-riegger@t-online.de" w:date="2018-06-13T12:14:00Z">
        <w:r>
          <w:t>and</w:t>
        </w:r>
      </w:ins>
      <w:ins w:id="259" w:author="johannes-riegger@t-online.de" w:date="2018-06-13T12:03:00Z">
        <w:r>
          <w:t xml:space="preserve"> </w:t>
        </w:r>
      </w:ins>
      <w:ins w:id="260" w:author="johannes-riegger@t-online.de" w:date="2018-06-13T12:04:00Z">
        <w:r>
          <w:t>d, e</w:t>
        </w:r>
      </w:ins>
      <w:r w:rsidRPr="004E003C">
        <w:t xml:space="preserve">). </w:t>
      </w:r>
      <w:ins w:id="261" w:author="johannes-riegger@t-online.de" w:date="2018-06-13T12:27:00Z">
        <w:r>
          <w:t>For recharge from water balance</w:t>
        </w:r>
      </w:ins>
      <w:ins w:id="262" w:author="johannes-riegger@t-online.de" w:date="2018-06-13T12:31:00Z">
        <w:r w:rsidRPr="004E003C">
          <w:t xml:space="preserve">, Eq.(34), </w:t>
        </w:r>
      </w:ins>
      <w:del w:id="263" w:author="johannes-riegger@t-online.de" w:date="2018-06-13T12:27:00Z">
        <w:r w:rsidRPr="004E003C" w:rsidDel="009A71FF">
          <w:delText>T</w:delText>
        </w:r>
      </w:del>
      <w:ins w:id="264" w:author="johannes-riegger@t-online.de" w:date="2018-06-13T12:27:00Z">
        <w:r>
          <w:t>t</w:t>
        </w:r>
      </w:ins>
      <w:r w:rsidRPr="004E003C">
        <w:t xml:space="preserve">he </w:t>
      </w:r>
      <w:del w:id="265" w:author="johannes-riegger@t-online.de" w:date="2018-06-13T12:08:00Z">
        <w:r w:rsidRPr="004E003C" w:rsidDel="00AE1C0C">
          <w:delText xml:space="preserve">respective </w:delText>
        </w:r>
      </w:del>
      <w:ins w:id="266" w:author="johannes-riegger@t-online.de" w:date="2018-06-13T12:27:00Z">
        <w:r>
          <w:t xml:space="preserve">resulting </w:t>
        </w:r>
      </w:ins>
      <w:r w:rsidRPr="004E003C">
        <w:t xml:space="preserve">time constants and thus </w:t>
      </w:r>
      <w:ins w:id="267" w:author="johannes-riegger@t-online.de" w:date="2018-06-13T12:14:00Z">
        <w:r>
          <w:t xml:space="preserve">the </w:t>
        </w:r>
      </w:ins>
      <w:r w:rsidRPr="004E003C">
        <w:t>storage masses differ in a range of ~5%</w:t>
      </w:r>
      <w:ins w:id="268" w:author="johannes-riegger@t-online.de" w:date="2018-06-13T12:09:00Z">
        <w:r>
          <w:t xml:space="preserve"> </w:t>
        </w:r>
      </w:ins>
      <w:ins w:id="269" w:author="johannes-riegger@t-online.de" w:date="2018-06-13T12:27:00Z">
        <w:r>
          <w:t xml:space="preserve">between the optimization </w:t>
        </w:r>
      </w:ins>
      <w:ins w:id="270" w:author="johannes-riegger@t-online.de" w:date="2018-06-13T12:28:00Z">
        <w:r>
          <w:t>methods while they vary</w:t>
        </w:r>
      </w:ins>
      <w:ins w:id="271" w:author="johannes-riegger@t-online.de" w:date="2018-06-13T12:09:00Z">
        <w:r>
          <w:t xml:space="preserve"> ~10% for recharge from </w:t>
        </w:r>
      </w:ins>
      <w:ins w:id="272" w:author="johannes-riegger@t-online.de" w:date="2018-06-13T12:10:00Z">
        <w:r>
          <w:t>moisture flux divergence</w:t>
        </w:r>
      </w:ins>
      <w:r w:rsidRPr="004E003C">
        <w:t xml:space="preserve">. The quality of the chosen recharge data </w:t>
      </w:r>
      <w:ins w:id="273" w:author="johannes-riegger@t-online.de" w:date="2018-06-13T12:29:00Z">
        <w:r>
          <w:t xml:space="preserve">thus </w:t>
        </w:r>
      </w:ins>
      <w:r w:rsidRPr="004E003C">
        <w:t>significantly determines the quality of the results</w:t>
      </w:r>
      <w:del w:id="274" w:author="johannes-riegger@t-online.de" w:date="2018-06-13T12:33:00Z">
        <w:r w:rsidRPr="004E003C" w:rsidDel="00D20646">
          <w:delText xml:space="preserve"> </w:delText>
        </w:r>
        <w:r w:rsidRPr="00D20646" w:rsidDel="00D20646">
          <w:delText xml:space="preserve">as can be </w:delText>
        </w:r>
        <w:r w:rsidRPr="00D20646" w:rsidDel="00D20646">
          <w:lastRenderedPageBreak/>
          <w:delText>seen, if moisture flux divergence, Eq.(33), is used as recharge (Columns d-f)</w:delText>
        </w:r>
      </w:del>
      <w:r w:rsidRPr="00D20646">
        <w:t>.</w:t>
      </w:r>
      <w:del w:id="275" w:author="johannes-riegger@t-online.de" w:date="2018-06-13T12:32:00Z">
        <w:r w:rsidRPr="004E003C" w:rsidDel="00D20646">
          <w:delText xml:space="preserve"> </w:delText>
        </w:r>
      </w:del>
      <w:r w:rsidRPr="004E003C">
        <w:t xml:space="preserve">Recharge from </w:t>
      </w:r>
      <w:del w:id="276" w:author="johannes-riegger@t-online.de" w:date="2018-06-13T12:36:00Z">
        <w:r w:rsidRPr="004E003C" w:rsidDel="00D20646">
          <w:delText xml:space="preserve">the </w:delText>
        </w:r>
      </w:del>
      <w:r w:rsidRPr="004E003C">
        <w:t>water balance</w:t>
      </w:r>
      <w:del w:id="277" w:author="johannes-riegger@t-online.de" w:date="2018-06-13T12:33:00Z">
        <w:r w:rsidRPr="004E003C" w:rsidDel="00D20646">
          <w:delText xml:space="preserve">, Eq.(34), </w:delText>
        </w:r>
      </w:del>
      <w:ins w:id="278" w:author="johannes-riegger@t-online.de" w:date="2018-06-13T12:33:00Z">
        <w:r>
          <w:t xml:space="preserve"> </w:t>
        </w:r>
      </w:ins>
      <w:r w:rsidRPr="004E003C">
        <w:t xml:space="preserve">is </w:t>
      </w:r>
      <w:ins w:id="279" w:author="johannes-riegger@t-online.de" w:date="2018-06-13T12:36:00Z">
        <w:r>
          <w:t xml:space="preserve">certainly </w:t>
        </w:r>
      </w:ins>
      <w:r w:rsidRPr="004E003C">
        <w:t xml:space="preserve">preferable if river runoff is gauged as it is more accurate than moisture flux divergence (Riegger and Tourian, 2012). Here </w:t>
      </w:r>
      <w:ins w:id="280" w:author="johannes-riegger@t-online.de" w:date="2018-06-13T12:37:00Z">
        <w:r>
          <w:t xml:space="preserve">the </w:t>
        </w:r>
      </w:ins>
      <w:r w:rsidRPr="004E003C">
        <w:t xml:space="preserve">different recharge products are used in order to illustrate the performance of the approach depending on the quality of recharge data. </w:t>
      </w:r>
    </w:p>
    <w:p w:rsidR="002B4767" w:rsidRPr="00E677EC" w:rsidRDefault="002B4767" w:rsidP="009931BB">
      <w:pPr>
        <w:pStyle w:val="Heading1"/>
      </w:pPr>
      <w:r w:rsidRPr="00E677EC">
        <w:t>5 Conclusions and discussion</w:t>
      </w:r>
    </w:p>
    <w:p w:rsidR="002B4767" w:rsidRPr="0016463A" w:rsidRDefault="002B4767" w:rsidP="009931BB">
      <w:r w:rsidRPr="0016463A">
        <w:t xml:space="preserve">The determination of the hydraulic time constants </w:t>
      </w:r>
      <w:ins w:id="281" w:author="Angelika" w:date="2018-06-14T15:27:00Z">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Pr>
            <w:szCs w:val="20"/>
            <w:lang w:val="en-US"/>
          </w:rPr>
          <w:t xml:space="preserve"> </w:t>
        </w:r>
      </w:ins>
      <w:r w:rsidRPr="0016463A">
        <w:t xml:space="preserve">via the R-S relationship taken from </w:t>
      </w:r>
      <w:r w:rsidRPr="00BA3963">
        <w:t xml:space="preserve">measured runoff and/or </w:t>
      </w:r>
      <w:r w:rsidRPr="0016463A">
        <w:t xml:space="preserve">GRACE mass deviation </w:t>
      </w:r>
      <w:del w:id="282" w:author="johannes-riegger@t-online.de" w:date="2018-06-13T12:38:00Z">
        <w:r w:rsidRPr="0016463A" w:rsidDel="00A51667">
          <w:delText>allows to quantify</w:delText>
        </w:r>
      </w:del>
      <w:ins w:id="283" w:author="Angelika" w:date="2018-06-14T15:29:00Z">
        <w:r>
          <w:t>facilitates</w:t>
        </w:r>
      </w:ins>
      <w:ins w:id="284" w:author="johannes-riegger@t-online.de" w:date="2018-06-13T12:38:00Z">
        <w:r>
          <w:t xml:space="preserve"> the quantification of</w:t>
        </w:r>
      </w:ins>
      <w:r w:rsidRPr="0016463A">
        <w:t xml:space="preserve"> </w:t>
      </w:r>
      <w:r>
        <w:t>Drainable Storage</w:t>
      </w:r>
      <w:r w:rsidRPr="0016463A">
        <w:t xml:space="preserve"> Volumes in a catchment under the prerequisites</w:t>
      </w:r>
      <w:r>
        <w:t xml:space="preserve"> that</w:t>
      </w:r>
      <w:r w:rsidRPr="0016463A">
        <w:t>:</w:t>
      </w:r>
    </w:p>
    <w:p w:rsidR="002B4767" w:rsidRPr="004E003C" w:rsidRDefault="002B4767" w:rsidP="00407EAE">
      <w:pPr>
        <w:ind w:left="720" w:hanging="436"/>
      </w:pPr>
      <w:r w:rsidRPr="004E003C">
        <w:t>a.</w:t>
      </w:r>
      <w:r w:rsidRPr="004E003C">
        <w:tab/>
        <w:t>Uncoupled storage compartments are</w:t>
      </w:r>
      <w:r>
        <w:t xml:space="preserve"> negligible or</w:t>
      </w:r>
      <w:r w:rsidRPr="004E003C">
        <w:t xml:space="preserve"> not time dependent </w:t>
      </w:r>
      <w:r>
        <w:t xml:space="preserve">i.e. the </w:t>
      </w:r>
      <w:r w:rsidRPr="0016463A">
        <w:t>hysteresis</w:t>
      </w:r>
      <w:r w:rsidRPr="00472C0C">
        <w:t xml:space="preserve"> </w:t>
      </w:r>
      <w:r w:rsidRPr="0016463A">
        <w:t>is fully described by the phase shift</w:t>
      </w:r>
      <w:r>
        <w:t xml:space="preserve">. </w:t>
      </w:r>
    </w:p>
    <w:p w:rsidR="002B4767" w:rsidRDefault="002B4767" w:rsidP="00407EAE">
      <w:pPr>
        <w:ind w:left="720" w:hanging="436"/>
      </w:pPr>
      <w:r w:rsidRPr="001B67BB">
        <w:t>b.</w:t>
      </w:r>
      <w:r w:rsidRPr="001B67BB">
        <w:tab/>
      </w:r>
      <w:r>
        <w:t>C</w:t>
      </w:r>
      <w:r w:rsidRPr="001B67BB">
        <w:t>oupled and uncoupled storage compartments can be separated by a conceptual approach or by remote s</w:t>
      </w:r>
      <w:r>
        <w:t>ensing i</w:t>
      </w:r>
      <w:r w:rsidRPr="001B67BB">
        <w:t>f impacts from uncoupled storage</w:t>
      </w:r>
      <w:r>
        <w:t>s</w:t>
      </w:r>
      <w:r w:rsidRPr="001B67BB">
        <w:t xml:space="preserve"> occur</w:t>
      </w:r>
      <w:r>
        <w:t xml:space="preserve">. </w:t>
      </w:r>
    </w:p>
    <w:p w:rsidR="002B4767" w:rsidRPr="001B67BB" w:rsidRDefault="002B4767" w:rsidP="0016463A">
      <w:pPr>
        <w:pStyle w:val="ListParagraph"/>
        <w:numPr>
          <w:ilvl w:val="0"/>
          <w:numId w:val="8"/>
        </w:numPr>
        <w:ind w:hanging="436"/>
      </w:pPr>
      <w:r w:rsidRPr="004209C8">
        <w:t xml:space="preserve">The Hysteresis </w:t>
      </w:r>
      <w:r>
        <w:t xml:space="preserve">for this case </w:t>
      </w:r>
      <w:r w:rsidRPr="004209C8">
        <w:t xml:space="preserve">can be fully described by the </w:t>
      </w:r>
      <w:r>
        <w:t xml:space="preserve">quantified </w:t>
      </w:r>
      <w:r w:rsidRPr="004209C8">
        <w:t>contributions of the coupled and uncoupled storage compartments</w:t>
      </w:r>
      <w:r>
        <w:t>.</w:t>
      </w:r>
    </w:p>
    <w:p w:rsidR="002B4767" w:rsidRPr="004E003C" w:rsidRDefault="002B4767" w:rsidP="009931BB"/>
    <w:p w:rsidR="002B4767" w:rsidRPr="004E003C" w:rsidRDefault="002B4767" w:rsidP="00377827">
      <w:r w:rsidRPr="00C42B26">
        <w:t xml:space="preserve">The concept of a sequence of cascaded </w:t>
      </w:r>
      <w:r>
        <w:t>catchment</w:t>
      </w:r>
      <w:r w:rsidRPr="00C42B26">
        <w:t xml:space="preserve"> and </w:t>
      </w:r>
      <w:r>
        <w:t>river</w:t>
      </w:r>
      <w:r w:rsidRPr="00C42B26">
        <w:t xml:space="preserve"> </w:t>
      </w:r>
      <w:r>
        <w:t>network</w:t>
      </w:r>
      <w:r w:rsidRPr="00C42B26">
        <w:t xml:space="preserve"> storages provides an explanation for the observed phase shift between GRACE total mass and </w:t>
      </w:r>
      <w:r>
        <w:t>river</w:t>
      </w:r>
      <w:r w:rsidRPr="00C42B26">
        <w:t xml:space="preserve"> runoff. T</w:t>
      </w:r>
      <w:r w:rsidRPr="00C05DDA">
        <w:t>ogether with the piecewise analytical solutions</w:t>
      </w:r>
      <w:r w:rsidRPr="009A5EBA">
        <w:t xml:space="preserve"> </w:t>
      </w:r>
      <w:r w:rsidRPr="00C42B26">
        <w:t xml:space="preserve">it </w:t>
      </w:r>
      <w:del w:id="285" w:author="johannes-riegger@t-online.de" w:date="2018-06-13T12:39:00Z">
        <w:r w:rsidRPr="00C42B26" w:rsidDel="00A51667">
          <w:delText xml:space="preserve">allows </w:delText>
        </w:r>
        <w:r w:rsidDel="00A51667">
          <w:delText>to describe</w:delText>
        </w:r>
      </w:del>
      <w:ins w:id="286" w:author="johannes-riegger@t-online.de" w:date="2018-06-13T12:39:00Z">
        <w:r>
          <w:t>facilitates the description</w:t>
        </w:r>
      </w:ins>
      <w:ins w:id="287" w:author="johannes-riegger@t-online.de" w:date="2018-06-13T12:40:00Z">
        <w:r>
          <w:t xml:space="preserve"> of</w:t>
        </w:r>
      </w:ins>
      <w:r w:rsidRPr="00366C2A">
        <w:t xml:space="preserve"> the system behaviour i.e. the signal amplitudes and the phasing with high accuracy and to quantify the </w:t>
      </w:r>
      <w:r>
        <w:t>Drainable Storage</w:t>
      </w:r>
      <w:r w:rsidRPr="00366C2A">
        <w:t xml:space="preserve"> volumes in the </w:t>
      </w:r>
      <w:r>
        <w:t>catchment</w:t>
      </w:r>
      <w:r w:rsidRPr="00366C2A">
        <w:t xml:space="preserve"> </w:t>
      </w:r>
      <w:r w:rsidRPr="000E1E04">
        <w:rPr>
          <w:i/>
        </w:rPr>
        <w:t>and</w:t>
      </w:r>
      <w:r w:rsidRPr="00366C2A">
        <w:t xml:space="preserve"> </w:t>
      </w:r>
      <w:r>
        <w:t>river</w:t>
      </w:r>
      <w:r w:rsidRPr="00366C2A">
        <w:t xml:space="preserve"> </w:t>
      </w:r>
      <w:r>
        <w:t>network</w:t>
      </w:r>
      <w:r w:rsidRPr="00366C2A">
        <w:t xml:space="preserve"> separately.</w:t>
      </w:r>
      <w:r>
        <w:t xml:space="preserve"> </w:t>
      </w:r>
      <w:del w:id="288" w:author="johannes-riegger@t-online.de" w:date="2018-06-13T12:41:00Z">
        <w:r w:rsidDel="000D6DC8">
          <w:delText xml:space="preserve">Opposite </w:delText>
        </w:r>
      </w:del>
      <w:ins w:id="289" w:author="johannes-riegger@t-online.de" w:date="2018-06-13T12:41:00Z">
        <w:r>
          <w:t xml:space="preserve">In contrast </w:t>
        </w:r>
      </w:ins>
      <w:r>
        <w:t>to this, t</w:t>
      </w:r>
      <w:r w:rsidRPr="00366C2A">
        <w:t xml:space="preserve">he description of a system (showing a phase shift) by a </w:t>
      </w:r>
      <w:r>
        <w:t>Single Storage</w:t>
      </w:r>
      <w:r w:rsidRPr="00366C2A">
        <w:t xml:space="preserve"> approach</w:t>
      </w:r>
      <w:r>
        <w:t xml:space="preserve"> i.e. </w:t>
      </w:r>
      <w:r w:rsidRPr="004E003C">
        <w:t>without a sequence of storage</w:t>
      </w:r>
      <w:r>
        <w:t xml:space="preserve">s </w:t>
      </w:r>
      <w:r w:rsidRPr="000E5B9D">
        <w:t>leads to phas</w:t>
      </w:r>
      <w:r>
        <w:t>ing differences</w:t>
      </w:r>
      <w:r w:rsidRPr="00366C2A">
        <w:t xml:space="preserve"> between </w:t>
      </w:r>
      <w:r>
        <w:t xml:space="preserve">the </w:t>
      </w:r>
      <w:r w:rsidRPr="00366C2A">
        <w:t xml:space="preserve">calculated and measured runoff or storage and to </w:t>
      </w:r>
      <w:r w:rsidRPr="004E003C">
        <w:t xml:space="preserve">considerable errors in the time constant of the total system. </w:t>
      </w:r>
    </w:p>
    <w:p w:rsidR="002B4767" w:rsidRPr="004E003C" w:rsidRDefault="002B4767" w:rsidP="009931BB">
      <w:r w:rsidRPr="004E003C">
        <w:t>The extensive evaluation of the parameter optimization process with synthetic recharge</w:t>
      </w:r>
      <w:r>
        <w:t xml:space="preserve"> </w:t>
      </w:r>
      <w:r w:rsidRPr="004E003C">
        <w:t xml:space="preserve">reveals the ambiguity for </w:t>
      </w:r>
      <w:r w:rsidRPr="004E003C">
        <w:rPr>
          <w:rFonts w:ascii="Symbol" w:hAnsi="Symbol"/>
          <w:szCs w:val="20"/>
        </w:rPr>
        <w:t></w:t>
      </w:r>
      <w:r w:rsidRPr="004E003C">
        <w:rPr>
          <w:szCs w:val="20"/>
          <w:vertAlign w:val="subscript"/>
          <w:lang w:val="en-US"/>
        </w:rPr>
        <w:t xml:space="preserve">R </w:t>
      </w:r>
      <w:r w:rsidRPr="004E003C">
        <w:rPr>
          <w:szCs w:val="20"/>
          <w:lang w:val="en-US"/>
        </w:rPr>
        <w:t>&lt;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rPr>
          <w:szCs w:val="20"/>
          <w:lang w:val="en-US"/>
        </w:rPr>
        <w:t xml:space="preserve"> </w:t>
      </w:r>
      <w:r w:rsidRPr="004E003C">
        <w:t xml:space="preserve">or </w:t>
      </w:r>
      <w:r w:rsidRPr="004E003C">
        <w:rPr>
          <w:rFonts w:ascii="Symbol" w:hAnsi="Symbol"/>
          <w:szCs w:val="20"/>
        </w:rPr>
        <w:t></w:t>
      </w:r>
      <w:r w:rsidRPr="004E003C">
        <w:rPr>
          <w:szCs w:val="20"/>
          <w:vertAlign w:val="subscript"/>
          <w:lang w:val="en-US"/>
        </w:rPr>
        <w:t xml:space="preserve">R </w:t>
      </w:r>
      <w:r w:rsidRPr="004E003C">
        <w:rPr>
          <w:szCs w:val="20"/>
          <w:lang w:val="en-US"/>
        </w:rPr>
        <w:t>&gt;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t xml:space="preserve">, and thus the related storage compartments. This problem can only be solved by reasonable assumptions or better by additional information on the volume of </w:t>
      </w:r>
      <w:r>
        <w:t>river</w:t>
      </w:r>
      <w:r w:rsidRPr="004E003C">
        <w:t xml:space="preserve"> </w:t>
      </w:r>
      <w:r>
        <w:t>network</w:t>
      </w:r>
      <w:r w:rsidRPr="004E003C">
        <w:t xml:space="preserve"> or </w:t>
      </w:r>
      <w:r>
        <w:t>flood</w:t>
      </w:r>
      <w:r w:rsidRPr="004E003C">
        <w:t xml:space="preserve"> areas, which can be taken from ground based observations or remote sensing. In principle</w:t>
      </w:r>
      <w:r>
        <w:t>,</w:t>
      </w:r>
      <w:r w:rsidRPr="004E003C">
        <w:t xml:space="preserve"> </w:t>
      </w:r>
      <w:r>
        <w:t>river</w:t>
      </w:r>
      <w:r w:rsidRPr="004E003C">
        <w:t xml:space="preserve"> </w:t>
      </w:r>
      <w:r>
        <w:t>network</w:t>
      </w:r>
      <w:r w:rsidRPr="004E003C">
        <w:t xml:space="preserve"> storage could be directly used for the parameter optimization. </w:t>
      </w:r>
      <w:r>
        <w:t>River</w:t>
      </w:r>
      <w:r w:rsidRPr="004E003C">
        <w:t xml:space="preserve"> </w:t>
      </w:r>
      <w:r>
        <w:t>network</w:t>
      </w:r>
      <w:r w:rsidRPr="004E003C">
        <w:t xml:space="preserve"> storage can be provided </w:t>
      </w:r>
      <w:del w:id="290" w:author="johannes-riegger@t-online.de" w:date="2018-06-13T12:43:00Z">
        <w:r w:rsidRPr="004E003C" w:rsidDel="000D6DC8">
          <w:delText xml:space="preserve">the </w:delText>
        </w:r>
      </w:del>
      <w:ins w:id="291" w:author="johannes-riegger@t-online.de" w:date="2018-06-13T12:43:00Z">
        <w:r>
          <w:t>by</w:t>
        </w:r>
        <w:r w:rsidRPr="004E003C">
          <w:t xml:space="preserve"> </w:t>
        </w:r>
      </w:ins>
      <w:r w:rsidRPr="004E003C">
        <w:t xml:space="preserve">GIEMS </w:t>
      </w:r>
      <w:r>
        <w:t>flood</w:t>
      </w:r>
      <w:r w:rsidRPr="004E003C">
        <w:t xml:space="preserve"> areas and water levels from altimetry which might also help to decide whether the </w:t>
      </w:r>
      <w:r>
        <w:t>catchment</w:t>
      </w:r>
      <w:r w:rsidRPr="004E003C">
        <w:t xml:space="preserve"> storage is clearly bigger than the </w:t>
      </w:r>
      <w:r>
        <w:t>river</w:t>
      </w:r>
      <w:r w:rsidRPr="004E003C">
        <w:t xml:space="preserve"> </w:t>
      </w:r>
      <w:r>
        <w:t>network</w:t>
      </w:r>
      <w:r w:rsidRPr="004E003C">
        <w:t xml:space="preserve"> storage</w:t>
      </w:r>
      <w:r>
        <w:t>,</w:t>
      </w:r>
      <w:r w:rsidRPr="004E003C">
        <w:t xml:space="preserve"> even if these data are not too accurate. Close to </w:t>
      </w:r>
      <w:r w:rsidRPr="004E003C">
        <w:rPr>
          <w:rFonts w:ascii="Symbol" w:hAnsi="Symbol"/>
          <w:szCs w:val="20"/>
        </w:rPr>
        <w:t></w:t>
      </w:r>
      <w:r w:rsidRPr="004E003C">
        <w:rPr>
          <w:szCs w:val="20"/>
          <w:vertAlign w:val="subscript"/>
          <w:lang w:val="en-US"/>
        </w:rPr>
        <w:t xml:space="preserve">R </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C</w:t>
      </w:r>
      <w:r w:rsidRPr="004E003C">
        <w:t xml:space="preserve">, the generally high accuracy of the approach is limited as the separation of the storages depends on the quality of the respective additional information in this case. </w:t>
      </w:r>
    </w:p>
    <w:p w:rsidR="002B4767" w:rsidRPr="004E003C" w:rsidRDefault="002B4767" w:rsidP="00260364">
      <w:del w:id="292" w:author="Johannes R" w:date="2018-06-14T15:46:00Z">
        <w:r w:rsidRPr="004E003C" w:rsidDel="00260364">
          <w:lastRenderedPageBreak/>
          <w:delText xml:space="preserve">Based on the </w:delText>
        </w:r>
        <w:r w:rsidDel="00260364">
          <w:delText>Cascaded Storage</w:delText>
        </w:r>
        <w:r w:rsidRPr="004E003C" w:rsidDel="00260364">
          <w:delText xml:space="preserve"> approach the long term average of the </w:delText>
        </w:r>
        <w:r w:rsidDel="00260364">
          <w:delText>Drainable Storage</w:delText>
        </w:r>
        <w:r w:rsidRPr="004E003C" w:rsidDel="00260364">
          <w:delText xml:space="preserve"> volumes can be determined </w:delText>
        </w:r>
        <w:r w:rsidDel="00260364">
          <w:delText>via</w:delText>
        </w:r>
        <w:r w:rsidRPr="004E003C" w:rsidDel="00260364">
          <w:delText xml:space="preserve"> the hydraulic time constants </w:delText>
        </w:r>
        <w:r w:rsidRPr="004E003C" w:rsidDel="00260364">
          <w:rPr>
            <w:rFonts w:ascii="Symbol" w:hAnsi="Symbol"/>
            <w:szCs w:val="20"/>
            <w:lang w:val="de-DE"/>
          </w:rPr>
          <w:delText></w:delText>
        </w:r>
        <w:r w:rsidRPr="004E003C" w:rsidDel="00260364">
          <w:rPr>
            <w:rFonts w:ascii="Symbol" w:hAnsi="Symbol"/>
            <w:szCs w:val="20"/>
          </w:rPr>
          <w:delText></w:delText>
        </w:r>
        <w:r w:rsidRPr="004E003C" w:rsidDel="00260364">
          <w:rPr>
            <w:szCs w:val="20"/>
            <w:vertAlign w:val="subscript"/>
            <w:lang w:val="en-US"/>
          </w:rPr>
          <w:delText>C</w:delText>
        </w:r>
        <w:r w:rsidRPr="004E003C" w:rsidDel="00260364">
          <w:rPr>
            <w:szCs w:val="20"/>
            <w:lang w:val="en-US"/>
          </w:rPr>
          <w:delText>,</w:delText>
        </w:r>
        <w:r w:rsidRPr="004E003C" w:rsidDel="00260364">
          <w:rPr>
            <w:szCs w:val="20"/>
            <w:vertAlign w:val="subscript"/>
            <w:lang w:val="en-US"/>
          </w:rPr>
          <w:delText xml:space="preserve"> </w:delText>
        </w:r>
        <w:r w:rsidRPr="004E003C" w:rsidDel="00260364">
          <w:rPr>
            <w:rFonts w:ascii="Symbol" w:hAnsi="Symbol"/>
            <w:szCs w:val="20"/>
          </w:rPr>
          <w:delText></w:delText>
        </w:r>
        <w:r w:rsidRPr="004E003C" w:rsidDel="00260364">
          <w:rPr>
            <w:szCs w:val="20"/>
            <w:vertAlign w:val="subscript"/>
            <w:lang w:val="en-US"/>
          </w:rPr>
          <w:delText>R</w:delText>
        </w:r>
        <w:r w:rsidRPr="004E003C" w:rsidDel="00260364">
          <w:rPr>
            <w:szCs w:val="20"/>
            <w:lang w:val="en-US"/>
          </w:rPr>
          <w:delText xml:space="preserve">) </w:delText>
        </w:r>
        <w:r w:rsidRPr="004E003C" w:rsidDel="00260364">
          <w:delText>directly from long term averages of recharge N or observed runoff R</w:delText>
        </w:r>
        <w:r w:rsidRPr="004E003C" w:rsidDel="00260364">
          <w:rPr>
            <w:vertAlign w:val="subscript"/>
          </w:rPr>
          <w:delText>o</w:delText>
        </w:r>
        <w:r w:rsidRPr="004E003C" w:rsidDel="00260364">
          <w:delText xml:space="preserve"> according to Eq. (22a,b,c) and Eq. (23).</w:delText>
        </w:r>
      </w:del>
      <w:ins w:id="293" w:author="Johannes R" w:date="2018-06-15T09:42:00Z">
        <w:r w:rsidRPr="004E003C" w:rsidDel="00693DC6">
          <w:rPr>
            <w:rFonts w:ascii="Arial" w:hAnsi="Arial" w:cs="Arial"/>
          </w:rPr>
          <w:t xml:space="preserve"> </w:t>
        </w:r>
      </w:ins>
      <w:del w:id="294" w:author="Johannes R" w:date="2018-06-15T09:42:00Z">
        <w:r w:rsidRPr="004E003C" w:rsidDel="00693DC6">
          <w:rPr>
            <w:rFonts w:ascii="Arial" w:hAnsi="Arial" w:cs="Arial"/>
            <w:position w:val="-12"/>
          </w:rPr>
          <w:object w:dxaOrig="1280" w:dyaOrig="380">
            <v:shape id="_x0000_i1081" type="#_x0000_t75" style="width:58.35pt;height:17.45pt" o:ole="" o:bordertopcolor="red" o:borderleftcolor="red" o:borderbottomcolor="red" o:borderrightcolor="red">
              <v:imagedata r:id="rId104" o:title=""/>
            </v:shape>
            <o:OLEObject Type="Embed" ProgID="Equation.3" ShapeID="_x0000_i1081" DrawAspect="Content" ObjectID="_1590569213" r:id="rId105"/>
          </w:object>
        </w:r>
        <w:r w:rsidRPr="004E003C" w:rsidDel="00693DC6">
          <w:tab/>
        </w:r>
        <w:r w:rsidRPr="004E003C" w:rsidDel="00693DC6">
          <w:tab/>
        </w:r>
        <w:r w:rsidRPr="004E003C" w:rsidDel="00693DC6">
          <w:rPr>
            <w:rFonts w:ascii="Arial" w:hAnsi="Arial" w:cs="Arial"/>
            <w:position w:val="-10"/>
          </w:rPr>
          <w:object w:dxaOrig="1280" w:dyaOrig="360">
            <v:shape id="_x0000_i1082" type="#_x0000_t75" style="width:53.45pt;height:15.8pt" o:ole="" o:bordertopcolor="red" o:borderleftcolor="red" o:borderbottomcolor="red" o:borderrightcolor="red">
              <v:imagedata r:id="rId62" o:title=""/>
            </v:shape>
            <o:OLEObject Type="Embed" ProgID="Equation.3" ShapeID="_x0000_i1082" DrawAspect="Content" ObjectID="_1590569214" r:id="rId106"/>
          </w:object>
        </w:r>
        <w:r w:rsidRPr="004E003C" w:rsidDel="00693DC6">
          <w:tab/>
          <w:delText xml:space="preserve"> </w:delText>
        </w:r>
        <w:r w:rsidRPr="004E003C" w:rsidDel="00693DC6">
          <w:tab/>
        </w:r>
        <w:r w:rsidRPr="004E003C" w:rsidDel="00693DC6">
          <w:rPr>
            <w:rFonts w:ascii="Arial" w:hAnsi="Arial" w:cs="Arial"/>
            <w:position w:val="-12"/>
          </w:rPr>
          <w:object w:dxaOrig="1920" w:dyaOrig="380">
            <v:shape id="_x0000_i1083" type="#_x0000_t75" style="width:78pt;height:15.8pt" o:ole="" o:bordertopcolor="red" o:borderleftcolor="red" o:borderbottomcolor="red" o:borderrightcolor="red">
              <v:imagedata r:id="rId64" o:title=""/>
            </v:shape>
            <o:OLEObject Type="Embed" ProgID="Equation.3" ShapeID="_x0000_i1083" DrawAspect="Content" ObjectID="_1590569215" r:id="rId107"/>
          </w:object>
        </w:r>
        <w:r w:rsidRPr="004E003C" w:rsidDel="00693DC6">
          <w:rPr>
            <w:rFonts w:ascii="Arial" w:hAnsi="Arial" w:cs="Arial"/>
          </w:rPr>
          <w:tab/>
        </w:r>
        <w:r w:rsidRPr="004E003C" w:rsidDel="00693DC6">
          <w:delText xml:space="preserve">with  </w:delText>
        </w:r>
        <w:r w:rsidRPr="004E003C" w:rsidDel="00693DC6">
          <w:rPr>
            <w:position w:val="-14"/>
          </w:rPr>
          <w:object w:dxaOrig="2280" w:dyaOrig="400">
            <v:shape id="_x0000_i1084" type="#_x0000_t75" style="width:105.8pt;height:18.55pt" o:ole="">
              <v:imagedata r:id="rId67" o:title=""/>
            </v:shape>
            <o:OLEObject Type="Embed" ProgID="Equation.3" ShapeID="_x0000_i1084" DrawAspect="Content" ObjectID="_1590569216" r:id="rId108"/>
          </w:object>
        </w:r>
      </w:del>
    </w:p>
    <w:p w:rsidR="002B4767" w:rsidRPr="004E003C" w:rsidDel="006917AC" w:rsidRDefault="002B4767" w:rsidP="005D1FB7">
      <w:pPr>
        <w:rPr>
          <w:del w:id="295" w:author="johannes-riegger@t-online.de" w:date="2018-06-14T12:05:00Z"/>
        </w:rPr>
      </w:pPr>
      <w:del w:id="296" w:author="johannes-riegger@t-online.de" w:date="2018-06-14T12:05:00Z">
        <w:r w:rsidRPr="004E003C" w:rsidDel="006917AC">
          <w:delText xml:space="preserve">The related time series have to be calculated by the given piecewise analytical solutions leading to different phasing for non negligible </w:delText>
        </w:r>
        <w:r w:rsidRPr="004E003C" w:rsidDel="006917AC">
          <w:rPr>
            <w:rFonts w:ascii="Symbol" w:hAnsi="Symbol"/>
            <w:szCs w:val="20"/>
          </w:rPr>
          <w:delText></w:delText>
        </w:r>
        <w:r w:rsidRPr="004E003C" w:rsidDel="006917AC">
          <w:rPr>
            <w:szCs w:val="20"/>
            <w:vertAlign w:val="subscript"/>
            <w:lang w:val="en-US"/>
          </w:rPr>
          <w:delText>R</w:delText>
        </w:r>
        <w:r w:rsidRPr="004E003C" w:rsidDel="006917AC">
          <w:delText xml:space="preserve">. The time series of the total </w:delText>
        </w:r>
        <w:r w:rsidDel="006917AC">
          <w:delText>Drainable Storage</w:delText>
        </w:r>
        <w:r w:rsidRPr="004E003C" w:rsidDel="006917AC">
          <w:delText xml:space="preserve"> volume can be calculated directly from GRACE measurements and long term average of recharge or runoff as the calculated total mass </w:delText>
        </w:r>
      </w:del>
      <w:del w:id="297" w:author="johannes-riegger@t-online.de" w:date="2018-06-13T12:52:00Z">
        <w:r w:rsidRPr="004E003C" w:rsidDel="00FC143F">
          <w:delText xml:space="preserve">deviation </w:delText>
        </w:r>
      </w:del>
      <w:del w:id="298" w:author="johannes-riegger@t-online.de" w:date="2018-06-14T12:05:00Z">
        <w:r w:rsidRPr="004E003C" w:rsidDel="006917AC">
          <w:delText>corresponds to the GRACE signal:</w:delText>
        </w:r>
      </w:del>
    </w:p>
    <w:p w:rsidR="002B4767" w:rsidRPr="004E003C" w:rsidDel="006917AC" w:rsidRDefault="002B4767" w:rsidP="005D1FB7">
      <w:pPr>
        <w:rPr>
          <w:del w:id="299" w:author="johannes-riegger@t-online.de" w:date="2018-06-14T12:05:00Z"/>
        </w:rPr>
      </w:pPr>
      <w:del w:id="300" w:author="johannes-riegger@t-online.de" w:date="2018-06-14T12:05:00Z">
        <w:r w:rsidRPr="004E003C" w:rsidDel="006917AC">
          <w:rPr>
            <w:rFonts w:ascii="Arial" w:hAnsi="Arial" w:cs="Arial"/>
            <w:position w:val="-32"/>
          </w:rPr>
          <w:object w:dxaOrig="5960" w:dyaOrig="760">
            <v:shape id="_x0000_i1085" type="#_x0000_t75" style="width:271.65pt;height:34.35pt" o:ole="">
              <v:imagedata r:id="rId109" o:title=""/>
            </v:shape>
            <o:OLEObject Type="Embed" ProgID="Equation.3" ShapeID="_x0000_i1085" DrawAspect="Content" ObjectID="_1590569217" r:id="rId110"/>
          </w:object>
        </w:r>
        <w:r w:rsidRPr="004E003C" w:rsidDel="006917AC">
          <w:tab/>
        </w:r>
        <w:r w:rsidRPr="004E003C" w:rsidDel="006917AC">
          <w:tab/>
          <w:delText xml:space="preserve">with </w:delText>
        </w:r>
        <w:r w:rsidRPr="004E003C" w:rsidDel="006917AC">
          <w:rPr>
            <w:rFonts w:ascii="Symbol" w:hAnsi="Symbol"/>
            <w:szCs w:val="20"/>
          </w:rPr>
          <w:delText></w:delText>
        </w:r>
        <w:r w:rsidRPr="004E003C" w:rsidDel="006917AC">
          <w:rPr>
            <w:szCs w:val="20"/>
            <w:vertAlign w:val="subscript"/>
            <w:lang w:val="en-US"/>
          </w:rPr>
          <w:delText xml:space="preserve">T </w:delText>
        </w:r>
        <w:r w:rsidRPr="004E003C" w:rsidDel="006917AC">
          <w:rPr>
            <w:szCs w:val="20"/>
            <w:lang w:val="en-US"/>
          </w:rPr>
          <w:delText xml:space="preserve"> = </w:delText>
        </w:r>
        <w:r w:rsidRPr="004E003C" w:rsidDel="006917AC">
          <w:rPr>
            <w:rFonts w:ascii="Symbol" w:hAnsi="Symbol"/>
            <w:szCs w:val="20"/>
          </w:rPr>
          <w:delText></w:delText>
        </w:r>
        <w:r w:rsidRPr="004E003C" w:rsidDel="006917AC">
          <w:rPr>
            <w:szCs w:val="20"/>
            <w:vertAlign w:val="subscript"/>
            <w:lang w:val="en-US"/>
          </w:rPr>
          <w:delText xml:space="preserve">C </w:delText>
        </w:r>
        <w:r w:rsidRPr="004E003C" w:rsidDel="006917AC">
          <w:rPr>
            <w:szCs w:val="20"/>
            <w:lang w:val="en-US"/>
          </w:rPr>
          <w:delText>+</w:delText>
        </w:r>
        <w:r w:rsidRPr="004E003C" w:rsidDel="006917AC">
          <w:rPr>
            <w:szCs w:val="20"/>
            <w:vertAlign w:val="subscript"/>
            <w:lang w:val="en-US"/>
          </w:rPr>
          <w:delText xml:space="preserve"> </w:delText>
        </w:r>
        <w:r w:rsidRPr="004E003C" w:rsidDel="006917AC">
          <w:rPr>
            <w:rFonts w:ascii="Symbol" w:hAnsi="Symbol"/>
            <w:szCs w:val="20"/>
          </w:rPr>
          <w:delText></w:delText>
        </w:r>
        <w:r w:rsidRPr="004E003C" w:rsidDel="006917AC">
          <w:rPr>
            <w:szCs w:val="20"/>
            <w:vertAlign w:val="subscript"/>
            <w:lang w:val="en-US"/>
          </w:rPr>
          <w:delText>R</w:delText>
        </w:r>
        <w:r w:rsidRPr="004E003C" w:rsidDel="006917AC">
          <w:tab/>
        </w:r>
        <w:r w:rsidRPr="004E003C" w:rsidDel="006917AC">
          <w:tab/>
        </w:r>
        <w:r w:rsidRPr="004E003C" w:rsidDel="006917AC">
          <w:tab/>
          <w:delText>(35)</w:delText>
        </w:r>
      </w:del>
    </w:p>
    <w:p w:rsidR="002B4767" w:rsidRDefault="002B4767" w:rsidP="00260364">
      <w:pPr>
        <w:rPr>
          <w:ins w:id="301" w:author="Johannes R" w:date="2018-06-15T09:35:00Z"/>
        </w:rPr>
      </w:pPr>
    </w:p>
    <w:p w:rsidR="002B4767" w:rsidRDefault="002B4767" w:rsidP="006649D1">
      <w:pPr>
        <w:rPr>
          <w:ins w:id="302" w:author="Johannes R" w:date="2018-06-15T09:35:00Z"/>
        </w:rPr>
      </w:pPr>
      <w:ins w:id="303" w:author="Johannes R" w:date="2018-06-15T09:35:00Z">
        <w:r>
          <w:t xml:space="preserve">With the </w:t>
        </w:r>
        <w:r w:rsidRPr="004E003C">
          <w:t xml:space="preserve">hydraulic time constants </w:t>
        </w:r>
        <w:r w:rsidRPr="004E003C">
          <w:rPr>
            <w:rFonts w:ascii="Symbol" w:hAnsi="Symbol"/>
            <w:szCs w:val="20"/>
            <w:lang w:val="de-DE"/>
          </w:rPr>
          <w:t></w:t>
        </w:r>
        <w:r w:rsidRPr="004E003C">
          <w:rPr>
            <w:rFonts w:ascii="Symbol" w:hAnsi="Symbol"/>
            <w:szCs w:val="20"/>
          </w:rPr>
          <w:t></w:t>
        </w:r>
        <w:r w:rsidRPr="004E003C">
          <w:rPr>
            <w:szCs w:val="20"/>
            <w:vertAlign w:val="subscript"/>
            <w:lang w:val="en-US"/>
          </w:rPr>
          <w:t>C</w:t>
        </w:r>
        <w:r w:rsidRPr="004E003C">
          <w:rPr>
            <w:szCs w:val="20"/>
            <w:lang w:val="en-US"/>
          </w:rPr>
          <w:t>,</w:t>
        </w:r>
        <w:r w:rsidRPr="004E003C">
          <w:rPr>
            <w:szCs w:val="20"/>
            <w:vertAlign w:val="subscript"/>
            <w:lang w:val="en-US"/>
          </w:rPr>
          <w:t xml:space="preserve"> </w:t>
        </w:r>
        <w:r w:rsidRPr="004E003C">
          <w:rPr>
            <w:rFonts w:ascii="Symbol" w:hAnsi="Symbol"/>
            <w:szCs w:val="20"/>
          </w:rPr>
          <w:t></w:t>
        </w:r>
        <w:r w:rsidRPr="004E003C">
          <w:rPr>
            <w:szCs w:val="20"/>
            <w:vertAlign w:val="subscript"/>
            <w:lang w:val="en-US"/>
          </w:rPr>
          <w:t>R</w:t>
        </w:r>
        <w:r w:rsidRPr="004E003C">
          <w:rPr>
            <w:szCs w:val="20"/>
            <w:lang w:val="en-US"/>
          </w:rPr>
          <w:t>)</w:t>
        </w:r>
        <w:r>
          <w:rPr>
            <w:szCs w:val="20"/>
            <w:lang w:val="en-US"/>
          </w:rPr>
          <w:t xml:space="preserve"> </w:t>
        </w:r>
        <w:r>
          <w:t>determined by the Cascaded Storage</w:t>
        </w:r>
        <w:r w:rsidRPr="004E003C">
          <w:t xml:space="preserve"> approach</w:t>
        </w:r>
        <w:r>
          <w:t xml:space="preserve"> for a given optimization time period following data and time series can be calculated : </w:t>
        </w:r>
      </w:ins>
    </w:p>
    <w:p w:rsidR="002B4767" w:rsidRDefault="002B4767" w:rsidP="006649D1">
      <w:pPr>
        <w:pStyle w:val="ListParagraph"/>
        <w:numPr>
          <w:ilvl w:val="0"/>
          <w:numId w:val="11"/>
        </w:numPr>
        <w:rPr>
          <w:ins w:id="304" w:author="Johannes R" w:date="2018-06-15T09:35:00Z"/>
        </w:rPr>
      </w:pPr>
      <w:ins w:id="305" w:author="Johannes R" w:date="2018-06-15T09:35:00Z">
        <w:r>
          <w:t>The long term averages of drainable storages from observed runoff R</w:t>
        </w:r>
        <w:r w:rsidRPr="002C068E">
          <w:rPr>
            <w:vertAlign w:val="subscript"/>
          </w:rPr>
          <w:t>o</w:t>
        </w:r>
        <w:r>
          <w:t xml:space="preserve"> according to </w:t>
        </w:r>
        <w:r w:rsidRPr="004E003C">
          <w:t>Eq. (22a,b,c) and Eq. (23)</w:t>
        </w:r>
        <w:r>
          <w:t xml:space="preserve"> :</w:t>
        </w:r>
      </w:ins>
    </w:p>
    <w:p w:rsidR="002B4767" w:rsidRDefault="002B4767" w:rsidP="006649D1">
      <w:pPr>
        <w:ind w:left="720"/>
        <w:rPr>
          <w:ins w:id="306" w:author="Johannes R" w:date="2018-06-15T09:35:00Z"/>
        </w:rPr>
      </w:pPr>
      <w:ins w:id="307" w:author="Johannes R" w:date="2018-06-15T09:35:00Z">
        <w:r w:rsidRPr="0057540C">
          <w:rPr>
            <w:rFonts w:ascii="Arial" w:hAnsi="Arial" w:cs="Arial"/>
            <w:position w:val="-12"/>
          </w:rPr>
          <w:object w:dxaOrig="1320" w:dyaOrig="380">
            <v:shape id="_x0000_i1086" type="#_x0000_t75" style="width:59.45pt;height:17.45pt" o:ole="">
              <v:imagedata r:id="rId111" o:title=""/>
            </v:shape>
            <o:OLEObject Type="Embed" ProgID="Equation.3" ShapeID="_x0000_i1086" DrawAspect="Content" ObjectID="_1590569218" r:id="rId112"/>
          </w:object>
        </w:r>
      </w:ins>
      <w:ins w:id="308" w:author="Johannes R" w:date="2018-06-15T09:35:00Z">
        <w:r w:rsidRPr="004E003C">
          <w:tab/>
        </w:r>
        <w:r>
          <w:tab/>
        </w:r>
      </w:ins>
      <w:ins w:id="309" w:author="Johannes R" w:date="2018-06-15T09:35:00Z">
        <w:r w:rsidRPr="0057540C">
          <w:rPr>
            <w:rFonts w:ascii="Arial" w:hAnsi="Arial" w:cs="Arial"/>
            <w:position w:val="-12"/>
          </w:rPr>
          <w:object w:dxaOrig="1340" w:dyaOrig="380">
            <v:shape id="_x0000_i1087" type="#_x0000_t75" style="width:55.65pt;height:16.35pt" o:ole="">
              <v:imagedata r:id="rId113" o:title=""/>
            </v:shape>
            <o:OLEObject Type="Embed" ProgID="Equation.3" ShapeID="_x0000_i1087" DrawAspect="Content" ObjectID="_1590569219" r:id="rId114"/>
          </w:object>
        </w:r>
      </w:ins>
      <w:ins w:id="310" w:author="Johannes R" w:date="2018-06-15T09:35:00Z">
        <w:r w:rsidRPr="004E003C">
          <w:tab/>
        </w:r>
        <w:r>
          <w:tab/>
        </w:r>
        <w:r w:rsidRPr="004E003C">
          <w:t xml:space="preserve"> </w:t>
        </w:r>
      </w:ins>
      <w:ins w:id="311" w:author="Johannes R" w:date="2018-06-15T09:35:00Z">
        <w:r w:rsidRPr="0057540C">
          <w:rPr>
            <w:rFonts w:ascii="Arial" w:hAnsi="Arial" w:cs="Arial"/>
            <w:position w:val="-12"/>
          </w:rPr>
          <w:object w:dxaOrig="1340" w:dyaOrig="380">
            <v:shape id="_x0000_i1088" type="#_x0000_t75" style="width:54pt;height:15.8pt" o:ole="">
              <v:imagedata r:id="rId115" o:title=""/>
            </v:shape>
            <o:OLEObject Type="Embed" ProgID="Equation.3" ShapeID="_x0000_i1088" DrawAspect="Content" ObjectID="_1590569220" r:id="rId116"/>
          </w:object>
        </w:r>
      </w:ins>
      <w:ins w:id="312" w:author="Johannes R" w:date="2018-06-15T09:35:00Z">
        <w:r w:rsidRPr="004E003C">
          <w:rPr>
            <w:rFonts w:ascii="Arial" w:hAnsi="Arial" w:cs="Arial"/>
          </w:rPr>
          <w:tab/>
        </w:r>
        <w:r>
          <w:rPr>
            <w:rFonts w:ascii="Arial" w:hAnsi="Arial" w:cs="Arial"/>
          </w:rPr>
          <w:t xml:space="preserve">  </w:t>
        </w:r>
        <w:r w:rsidRPr="004E003C">
          <w:t xml:space="preserve">with  </w:t>
        </w:r>
        <w:r>
          <w:tab/>
        </w:r>
      </w:ins>
      <w:ins w:id="313" w:author="Johannes R" w:date="2018-06-15T09:35:00Z">
        <w:r w:rsidRPr="0057540C">
          <w:rPr>
            <w:position w:val="-14"/>
          </w:rPr>
          <w:object w:dxaOrig="880" w:dyaOrig="400">
            <v:shape id="_x0000_i1089" type="#_x0000_t75" style="width:41.45pt;height:18.55pt" o:ole="">
              <v:imagedata r:id="rId117" o:title=""/>
            </v:shape>
            <o:OLEObject Type="Embed" ProgID="Equation.3" ShapeID="_x0000_i1089" DrawAspect="Content" ObjectID="_1590569221" r:id="rId118"/>
          </w:object>
        </w:r>
      </w:ins>
      <w:ins w:id="314" w:author="Johannes R" w:date="2018-06-15T09:35:00Z">
        <w:r>
          <w:t xml:space="preserve">   and</w:t>
        </w:r>
        <w:r w:rsidRPr="004E003C">
          <w:t xml:space="preserve"> </w:t>
        </w:r>
        <w:r w:rsidRPr="004E003C">
          <w:rPr>
            <w:rFonts w:ascii="Symbol" w:hAnsi="Symbol"/>
          </w:rPr>
          <w:t></w:t>
        </w:r>
        <w:r w:rsidRPr="004E003C">
          <w:rPr>
            <w:vertAlign w:val="subscript"/>
            <w:lang w:val="en-US"/>
          </w:rPr>
          <w:t xml:space="preserve">T </w:t>
        </w:r>
        <w:r w:rsidRPr="004E003C">
          <w:rPr>
            <w:lang w:val="en-US"/>
          </w:rPr>
          <w:t xml:space="preserve"> = </w:t>
        </w:r>
        <w:r w:rsidRPr="004E003C">
          <w:rPr>
            <w:rFonts w:ascii="Symbol" w:hAnsi="Symbol"/>
          </w:rPr>
          <w:t></w:t>
        </w:r>
        <w:r w:rsidRPr="004E003C">
          <w:rPr>
            <w:vertAlign w:val="subscript"/>
            <w:lang w:val="en-US"/>
          </w:rPr>
          <w:t xml:space="preserve">C </w:t>
        </w:r>
        <w:r w:rsidRPr="004E003C">
          <w:rPr>
            <w:lang w:val="en-US"/>
          </w:rPr>
          <w:t>+</w:t>
        </w:r>
        <w:r w:rsidRPr="004E003C">
          <w:rPr>
            <w:vertAlign w:val="subscript"/>
            <w:lang w:val="en-US"/>
          </w:rPr>
          <w:t xml:space="preserve"> </w:t>
        </w:r>
        <w:r w:rsidRPr="004E003C">
          <w:rPr>
            <w:rFonts w:ascii="Symbol" w:hAnsi="Symbol"/>
          </w:rPr>
          <w:t></w:t>
        </w:r>
        <w:r w:rsidRPr="004E003C">
          <w:rPr>
            <w:vertAlign w:val="subscript"/>
            <w:lang w:val="en-US"/>
          </w:rPr>
          <w:t>R</w:t>
        </w:r>
      </w:ins>
    </w:p>
    <w:p w:rsidR="002B4767" w:rsidRDefault="002B4767" w:rsidP="006649D1">
      <w:pPr>
        <w:pStyle w:val="ListParagraph"/>
        <w:rPr>
          <w:ins w:id="315" w:author="Johannes R" w:date="2018-06-15T09:35:00Z"/>
        </w:rPr>
      </w:pPr>
    </w:p>
    <w:p w:rsidR="002B4767" w:rsidRPr="005A6DE6" w:rsidRDefault="002B4767" w:rsidP="006649D1">
      <w:pPr>
        <w:pStyle w:val="ListParagraph"/>
        <w:numPr>
          <w:ilvl w:val="0"/>
          <w:numId w:val="11"/>
        </w:numPr>
        <w:rPr>
          <w:ins w:id="316" w:author="Johannes R" w:date="2018-06-15T09:35:00Z"/>
        </w:rPr>
      </w:pPr>
      <w:ins w:id="317" w:author="Johannes R" w:date="2018-06-15T09:35:00Z">
        <w:r w:rsidRPr="005A6DE6">
          <w:t>Time series without a phase shift directly from GRACE and observed runoff</w:t>
        </w:r>
        <w:r>
          <w:t xml:space="preserve"> R</w:t>
        </w:r>
        <w:r w:rsidRPr="00E804BF">
          <w:rPr>
            <w:vertAlign w:val="subscript"/>
          </w:rPr>
          <w:t>o</w:t>
        </w:r>
        <w:r>
          <w:t>:</w:t>
        </w:r>
        <w:r w:rsidRPr="005A6DE6">
          <w:t xml:space="preserve"> </w:t>
        </w:r>
      </w:ins>
    </w:p>
    <w:p w:rsidR="002B4767" w:rsidRDefault="002B4767" w:rsidP="006649D1">
      <w:pPr>
        <w:pStyle w:val="ListParagraph"/>
        <w:rPr>
          <w:ins w:id="318" w:author="Johannes R" w:date="2018-06-15T09:35:00Z"/>
        </w:rPr>
      </w:pPr>
      <w:ins w:id="319" w:author="Johannes R" w:date="2018-06-15T09:35:00Z">
        <w:r w:rsidRPr="00E804BF">
          <w:t xml:space="preserve"> </w:t>
        </w:r>
      </w:ins>
      <w:ins w:id="320" w:author="Johannes R" w:date="2018-06-15T09:35:00Z">
        <w:r w:rsidRPr="0057540C">
          <w:rPr>
            <w:position w:val="-12"/>
          </w:rPr>
          <w:object w:dxaOrig="1760" w:dyaOrig="380">
            <v:shape id="_x0000_i1090" type="#_x0000_t75" style="width:80.2pt;height:17.45pt" o:ole="">
              <v:imagedata r:id="rId119" o:title=""/>
            </v:shape>
            <o:OLEObject Type="Embed" ProgID="Equation.3" ShapeID="_x0000_i1090" DrawAspect="Content" ObjectID="_1590569222" r:id="rId120"/>
          </w:object>
        </w:r>
      </w:ins>
      <w:ins w:id="321" w:author="Johannes R" w:date="2018-06-15T09:35:00Z">
        <w:r w:rsidRPr="005A6DE6">
          <w:tab/>
        </w:r>
        <w:r w:rsidRPr="005A6DE6">
          <w:tab/>
        </w:r>
        <w:r>
          <w:tab/>
        </w:r>
        <w:r w:rsidRPr="005A6DE6">
          <w:tab/>
        </w:r>
        <w:r w:rsidRPr="005A6DE6">
          <w:tab/>
        </w:r>
        <w:r>
          <w:tab/>
        </w:r>
      </w:ins>
      <w:ins w:id="322" w:author="Johannes R" w:date="2018-06-15T11:38:00Z">
        <w:r w:rsidR="00E677EC">
          <w:tab/>
        </w:r>
      </w:ins>
      <w:ins w:id="323" w:author="Johannes R" w:date="2018-06-15T09:35:00Z">
        <w:r>
          <w:t>(</w:t>
        </w:r>
        <w:r w:rsidRPr="00E804BF">
          <w:t xml:space="preserve"> NSS 0,961 </w:t>
        </w:r>
        <w:r>
          <w:t>vs</w:t>
        </w:r>
        <w:r w:rsidRPr="00E804BF">
          <w:t xml:space="preserve"> M</w:t>
        </w:r>
        <w:r w:rsidRPr="00E804BF">
          <w:rPr>
            <w:vertAlign w:val="subscript"/>
          </w:rPr>
          <w:t>R</w:t>
        </w:r>
        <w:r>
          <w:t>, Eq.18)</w:t>
        </w:r>
        <w:r w:rsidRPr="00D93E55">
          <w:t xml:space="preserve"> </w:t>
        </w:r>
      </w:ins>
    </w:p>
    <w:p w:rsidR="002B4767" w:rsidRPr="00E804BF" w:rsidRDefault="002B4767" w:rsidP="006649D1">
      <w:pPr>
        <w:pStyle w:val="ListParagraph"/>
        <w:rPr>
          <w:ins w:id="324" w:author="Johannes R" w:date="2018-06-15T09:35:00Z"/>
        </w:rPr>
      </w:pPr>
    </w:p>
    <w:p w:rsidR="002B4767" w:rsidRPr="005A6DE6" w:rsidRDefault="002B4767" w:rsidP="006649D1">
      <w:pPr>
        <w:ind w:firstLine="720"/>
        <w:rPr>
          <w:ins w:id="325" w:author="Johannes R" w:date="2018-06-15T09:35:00Z"/>
        </w:rPr>
      </w:pPr>
      <w:ins w:id="326" w:author="Johannes R" w:date="2018-06-15T09:35:00Z">
        <w:r w:rsidRPr="0057540C">
          <w:rPr>
            <w:position w:val="-12"/>
          </w:rPr>
          <w:object w:dxaOrig="8100" w:dyaOrig="380">
            <v:shape id="_x0000_i1091" type="#_x0000_t75" style="width:364.35pt;height:17.45pt" o:ole="">
              <v:imagedata r:id="rId121" o:title=""/>
            </v:shape>
            <o:OLEObject Type="Embed" ProgID="Equation.3" ShapeID="_x0000_i1091" DrawAspect="Content" ObjectID="_1590569223" r:id="rId122"/>
          </w:object>
        </w:r>
      </w:ins>
      <w:ins w:id="327" w:author="Johannes R" w:date="2018-06-15T09:35:00Z">
        <w:r w:rsidRPr="005A6DE6">
          <w:tab/>
        </w:r>
        <w:r w:rsidRPr="005A6DE6">
          <w:tab/>
          <w:t>(35)</w:t>
        </w:r>
      </w:ins>
    </w:p>
    <w:p w:rsidR="002B4767" w:rsidRPr="00E804BF" w:rsidRDefault="002B4767" w:rsidP="00E677EC">
      <w:pPr>
        <w:pStyle w:val="ListParagraph"/>
        <w:ind w:left="6480" w:firstLine="720"/>
        <w:rPr>
          <w:ins w:id="328" w:author="Johannes R" w:date="2018-06-15T09:35:00Z"/>
          <w:vertAlign w:val="subscript"/>
        </w:rPr>
      </w:pPr>
      <w:ins w:id="329" w:author="Johannes R" w:date="2018-06-15T09:35:00Z">
        <w:r>
          <w:t>(</w:t>
        </w:r>
        <w:r w:rsidRPr="00E804BF">
          <w:t xml:space="preserve">NSS 0,973 </w:t>
        </w:r>
        <w:r>
          <w:t>vs</w:t>
        </w:r>
        <w:r w:rsidRPr="00E804BF">
          <w:t xml:space="preserve"> M</w:t>
        </w:r>
        <w:r w:rsidRPr="00E804BF">
          <w:rPr>
            <w:vertAlign w:val="subscript"/>
          </w:rPr>
          <w:t>T</w:t>
        </w:r>
        <w:r>
          <w:t>, Eq.20</w:t>
        </w:r>
        <w:r w:rsidRPr="00D93E55">
          <w:t>)</w:t>
        </w:r>
      </w:ins>
    </w:p>
    <w:p w:rsidR="002B4767" w:rsidRPr="00E804BF" w:rsidRDefault="002B4767" w:rsidP="006649D1">
      <w:pPr>
        <w:pStyle w:val="ListParagraph"/>
        <w:ind w:left="4320" w:firstLine="720"/>
        <w:rPr>
          <w:ins w:id="330" w:author="Johannes R" w:date="2018-06-15T09:35:00Z"/>
        </w:rPr>
      </w:pPr>
    </w:p>
    <w:p w:rsidR="002B4767" w:rsidRPr="00D93E55" w:rsidRDefault="002B4767" w:rsidP="006649D1">
      <w:pPr>
        <w:ind w:firstLine="720"/>
        <w:rPr>
          <w:ins w:id="331" w:author="Johannes R" w:date="2018-06-15T09:35:00Z"/>
        </w:rPr>
      </w:pPr>
      <w:ins w:id="332" w:author="Johannes R" w:date="2018-06-15T09:35:00Z">
        <w:r w:rsidRPr="003144F1">
          <w:rPr>
            <w:position w:val="-16"/>
          </w:rPr>
          <w:object w:dxaOrig="5760" w:dyaOrig="420">
            <v:shape id="_x0000_i1092" type="#_x0000_t75" style="width:261.8pt;height:19.65pt" o:ole="">
              <v:imagedata r:id="rId123" o:title=""/>
            </v:shape>
            <o:OLEObject Type="Embed" ProgID="Equation.3" ShapeID="_x0000_i1092" DrawAspect="Content" ObjectID="_1590569224" r:id="rId124"/>
          </w:object>
        </w:r>
      </w:ins>
      <w:ins w:id="333" w:author="Johannes R" w:date="2018-06-15T09:35:00Z">
        <w:r w:rsidRPr="005A6DE6">
          <w:tab/>
        </w:r>
        <w:r>
          <w:tab/>
        </w:r>
        <w:r>
          <w:tab/>
        </w:r>
        <w:r>
          <w:tab/>
        </w:r>
        <w:r>
          <w:tab/>
        </w:r>
        <w:r w:rsidRPr="005A6DE6">
          <w:t>(3</w:t>
        </w:r>
        <w:r>
          <w:t>6</w:t>
        </w:r>
        <w:r w:rsidRPr="005A6DE6">
          <w:t>)</w:t>
        </w:r>
        <w:r>
          <w:t>)</w:t>
        </w:r>
        <w:r>
          <w:tab/>
        </w:r>
        <w:r>
          <w:tab/>
        </w:r>
        <w:r>
          <w:tab/>
        </w:r>
        <w:r>
          <w:tab/>
        </w:r>
        <w:r w:rsidRPr="005A6DE6">
          <w:tab/>
        </w:r>
        <w:r w:rsidRPr="005A6DE6">
          <w:tab/>
        </w:r>
        <w:r w:rsidRPr="005A6DE6">
          <w:tab/>
        </w:r>
        <w:r w:rsidRPr="005A6DE6">
          <w:tab/>
        </w:r>
        <w:r>
          <w:tab/>
        </w:r>
      </w:ins>
      <w:ins w:id="334" w:author="Johannes R" w:date="2018-06-15T11:38:00Z">
        <w:r w:rsidR="00E677EC">
          <w:tab/>
        </w:r>
      </w:ins>
      <w:ins w:id="335" w:author="Johannes R" w:date="2018-06-15T09:35:00Z">
        <w:r>
          <w:t>(</w:t>
        </w:r>
        <w:r w:rsidRPr="005A6DE6">
          <w:t xml:space="preserve"> NSS 0,9</w:t>
        </w:r>
        <w:r w:rsidRPr="00E804BF">
          <w:t>06</w:t>
        </w:r>
        <w:r w:rsidRPr="005A6DE6">
          <w:t xml:space="preserve"> </w:t>
        </w:r>
        <w:r>
          <w:t xml:space="preserve">vs </w:t>
        </w:r>
        <w:r w:rsidRPr="005A6DE6">
          <w:t>M</w:t>
        </w:r>
        <w:r w:rsidRPr="00E804BF">
          <w:rPr>
            <w:vertAlign w:val="subscript"/>
          </w:rPr>
          <w:t>C</w:t>
        </w:r>
        <w:r>
          <w:t>, Eq.16)</w:t>
        </w:r>
      </w:ins>
    </w:p>
    <w:p w:rsidR="002B4767" w:rsidRPr="00E804BF" w:rsidRDefault="002B4767" w:rsidP="006649D1">
      <w:pPr>
        <w:pStyle w:val="ListParagraph"/>
        <w:rPr>
          <w:ins w:id="336" w:author="Johannes R" w:date="2018-06-15T09:35:00Z"/>
        </w:rPr>
      </w:pPr>
    </w:p>
    <w:p w:rsidR="006874B1" w:rsidRDefault="002B4767" w:rsidP="006649D1">
      <w:pPr>
        <w:pStyle w:val="ListParagraph"/>
        <w:numPr>
          <w:ilvl w:val="0"/>
          <w:numId w:val="11"/>
        </w:numPr>
        <w:rPr>
          <w:ins w:id="337" w:author="Johannes R" w:date="2018-06-15T11:46:00Z"/>
        </w:rPr>
      </w:pPr>
      <w:ins w:id="338" w:author="Johannes R" w:date="2018-06-15T09:35:00Z">
        <w:r w:rsidRPr="005A6DE6">
          <w:t xml:space="preserve">Time series with a phase shift </w:t>
        </w:r>
        <w:r>
          <w:t xml:space="preserve">with a simulation of the phase shift applied on </w:t>
        </w:r>
        <w:r w:rsidRPr="005A6DE6">
          <w:t>GRACE and observed runoff</w:t>
        </w:r>
        <w:r>
          <w:t xml:space="preserve"> R</w:t>
        </w:r>
        <w:r w:rsidRPr="006649D1">
          <w:rPr>
            <w:vertAlign w:val="subscript"/>
          </w:rPr>
          <w:t>o</w:t>
        </w:r>
        <w:r w:rsidRPr="005A6DE6">
          <w:t xml:space="preserve"> </w:t>
        </w:r>
      </w:ins>
    </w:p>
    <w:p w:rsidR="00544A0E" w:rsidRDefault="002B4767" w:rsidP="00544A0E">
      <w:pPr>
        <w:pStyle w:val="ListParagraph"/>
        <w:ind w:left="360" w:firstLine="360"/>
        <w:rPr>
          <w:ins w:id="339" w:author="Johannes R" w:date="2018-06-15T11:46:00Z"/>
        </w:rPr>
      </w:pPr>
      <w:ins w:id="340" w:author="Johannes R" w:date="2018-06-15T09:35:00Z">
        <w:r w:rsidRPr="005A6DE6">
          <w:t xml:space="preserve">Based on the hydraulic time constants </w:t>
        </w:r>
        <w:r w:rsidRPr="006649D1">
          <w:rPr>
            <w:rFonts w:ascii="Symbol" w:hAnsi="Symbol"/>
            <w:szCs w:val="20"/>
            <w:lang w:val="de-DE"/>
          </w:rPr>
          <w:t></w:t>
        </w:r>
        <w:r w:rsidRPr="006649D1">
          <w:rPr>
            <w:rFonts w:ascii="Symbol" w:hAnsi="Symbol"/>
            <w:szCs w:val="20"/>
          </w:rPr>
          <w:t></w:t>
        </w:r>
        <w:r w:rsidRPr="006649D1">
          <w:rPr>
            <w:szCs w:val="20"/>
            <w:vertAlign w:val="subscript"/>
            <w:lang w:val="en-US"/>
          </w:rPr>
          <w:t>C</w:t>
        </w:r>
        <w:r w:rsidRPr="006649D1">
          <w:rPr>
            <w:szCs w:val="20"/>
            <w:lang w:val="en-US"/>
          </w:rPr>
          <w:t>,</w:t>
        </w:r>
        <w:r w:rsidRPr="006649D1">
          <w:rPr>
            <w:szCs w:val="20"/>
            <w:vertAlign w:val="subscript"/>
            <w:lang w:val="en-US"/>
          </w:rPr>
          <w:t xml:space="preserve"> </w:t>
        </w:r>
        <w:r w:rsidRPr="006649D1">
          <w:rPr>
            <w:rFonts w:ascii="Symbol" w:hAnsi="Symbol"/>
            <w:szCs w:val="20"/>
          </w:rPr>
          <w:t></w:t>
        </w:r>
        <w:r w:rsidRPr="006649D1">
          <w:rPr>
            <w:szCs w:val="20"/>
            <w:vertAlign w:val="subscript"/>
            <w:lang w:val="en-US"/>
          </w:rPr>
          <w:t>R</w:t>
        </w:r>
        <w:r w:rsidRPr="006649D1">
          <w:rPr>
            <w:szCs w:val="20"/>
            <w:lang w:val="en-US"/>
          </w:rPr>
          <w:t xml:space="preserve">) and the respective phase shift </w:t>
        </w:r>
        <w:r w:rsidRPr="006649D1">
          <w:rPr>
            <w:rFonts w:ascii="Symbol" w:hAnsi="Symbol"/>
            <w:szCs w:val="20"/>
            <w:lang w:val="en-US"/>
          </w:rPr>
          <w:t></w:t>
        </w:r>
        <w:r w:rsidRPr="006649D1">
          <w:rPr>
            <w:rFonts w:ascii="Symbol" w:hAnsi="Symbol"/>
            <w:szCs w:val="20"/>
            <w:lang w:val="en-US"/>
          </w:rPr>
          <w:t></w:t>
        </w:r>
        <w:r w:rsidRPr="006649D1">
          <w:rPr>
            <w:szCs w:val="20"/>
            <w:lang w:val="en-US"/>
          </w:rPr>
          <w:t xml:space="preserve"> from EQ.27 the time series of t</w:t>
        </w:r>
        <w:r w:rsidRPr="005A6DE6">
          <w:t xml:space="preserve">otal </w:t>
        </w:r>
      </w:ins>
    </w:p>
    <w:p w:rsidR="00544A0E" w:rsidRDefault="002B4767" w:rsidP="00544A0E">
      <w:pPr>
        <w:pStyle w:val="ListParagraph"/>
        <w:ind w:left="360" w:firstLine="360"/>
        <w:rPr>
          <w:ins w:id="341" w:author="Johannes R" w:date="2018-06-15T11:46:00Z"/>
        </w:rPr>
      </w:pPr>
      <w:ins w:id="342" w:author="Johannes R" w:date="2018-06-15T09:35:00Z">
        <w:r w:rsidRPr="005A6DE6">
          <w:t>drainable water storage M</w:t>
        </w:r>
        <w:r w:rsidRPr="006649D1">
          <w:rPr>
            <w:vertAlign w:val="subscript"/>
          </w:rPr>
          <w:t>T</w:t>
        </w:r>
        <w:r w:rsidRPr="005A6DE6">
          <w:t xml:space="preserve"> are calculated directly from observed runoff and vice versa by a simplification using a </w:t>
        </w:r>
      </w:ins>
    </w:p>
    <w:p w:rsidR="002B4767" w:rsidRDefault="002B4767" w:rsidP="00544A0E">
      <w:pPr>
        <w:pStyle w:val="ListParagraph"/>
        <w:ind w:left="360" w:firstLine="360"/>
        <w:rPr>
          <w:ins w:id="343" w:author="Johannes R" w:date="2018-06-15T11:47:00Z"/>
        </w:rPr>
      </w:pPr>
      <w:ins w:id="344" w:author="Johannes R" w:date="2018-06-15T09:35:00Z">
        <w:r w:rsidRPr="005A6DE6">
          <w:t xml:space="preserve">temporal interpolation to describe the phase shift between the respective data (Riegger and Tourian, 2014) : </w:t>
        </w:r>
      </w:ins>
    </w:p>
    <w:p w:rsidR="00544A0E" w:rsidRDefault="00544A0E" w:rsidP="00544A0E">
      <w:pPr>
        <w:pStyle w:val="ListParagraph"/>
        <w:ind w:left="360"/>
        <w:rPr>
          <w:ins w:id="345" w:author="Johannes R" w:date="2018-06-15T09:35:00Z"/>
        </w:rPr>
      </w:pPr>
      <w:bookmarkStart w:id="346" w:name="_GoBack"/>
    </w:p>
    <w:bookmarkEnd w:id="346"/>
    <w:p w:rsidR="003144F1" w:rsidRDefault="003144F1" w:rsidP="00E677EC">
      <w:pPr>
        <w:ind w:left="360" w:firstLine="360"/>
        <w:rPr>
          <w:ins w:id="347" w:author="Johannes R" w:date="2018-06-15T10:27:00Z"/>
        </w:rPr>
      </w:pPr>
      <w:ins w:id="348" w:author="Johannes R" w:date="2018-06-15T10:27:00Z">
        <w:r w:rsidRPr="0057540C">
          <w:rPr>
            <w:position w:val="-30"/>
          </w:rPr>
          <w:object w:dxaOrig="7020" w:dyaOrig="680">
            <v:shape id="_x0000_i1093" type="#_x0000_t75" style="width:295.1pt;height:27.8pt" o:ole="">
              <v:imagedata r:id="rId125" o:title=""/>
            </v:shape>
            <o:OLEObject Type="Embed" ProgID="Equation.3" ShapeID="_x0000_i1093" DrawAspect="Content" ObjectID="_1590569225" r:id="rId126"/>
          </w:object>
        </w:r>
      </w:ins>
      <w:ins w:id="349" w:author="Johannes R" w:date="2018-06-15T10:27:00Z">
        <w:r w:rsidRPr="005A6DE6">
          <w:tab/>
        </w:r>
      </w:ins>
      <w:ins w:id="350" w:author="Johannes R" w:date="2018-06-15T10:29:00Z">
        <w:r>
          <w:tab/>
        </w:r>
      </w:ins>
      <w:ins w:id="351" w:author="Johannes R" w:date="2018-06-15T10:27:00Z">
        <w:r>
          <w:tab/>
        </w:r>
        <w:r>
          <w:tab/>
        </w:r>
        <w:r w:rsidRPr="005A6DE6">
          <w:t>(3</w:t>
        </w:r>
      </w:ins>
      <w:ins w:id="352" w:author="Johannes R" w:date="2018-06-15T10:28:00Z">
        <w:r>
          <w:t>7</w:t>
        </w:r>
      </w:ins>
      <w:ins w:id="353" w:author="Johannes R" w:date="2018-06-15T10:27:00Z">
        <w:r w:rsidRPr="005A6DE6">
          <w:t>)</w:t>
        </w:r>
      </w:ins>
    </w:p>
    <w:p w:rsidR="003144F1" w:rsidRDefault="003144F1" w:rsidP="003144F1">
      <w:pPr>
        <w:ind w:left="720"/>
        <w:rPr>
          <w:ins w:id="354" w:author="Johannes R" w:date="2018-06-15T10:27:00Z"/>
        </w:rPr>
      </w:pPr>
      <w:ins w:id="355" w:author="Johannes R" w:date="2018-06-15T10:27:00Z">
        <w:r>
          <w:tab/>
        </w:r>
        <w:r>
          <w:tab/>
        </w:r>
        <w:r>
          <w:tab/>
        </w:r>
        <w:r>
          <w:tab/>
        </w:r>
        <w:r w:rsidRPr="005A6DE6">
          <w:tab/>
        </w:r>
        <w:r w:rsidRPr="005A6DE6">
          <w:tab/>
        </w:r>
        <w:r>
          <w:tab/>
        </w:r>
      </w:ins>
      <w:ins w:id="356" w:author="Johannes R" w:date="2018-06-15T11:38:00Z">
        <w:r w:rsidR="00E677EC">
          <w:tab/>
        </w:r>
        <w:r w:rsidR="00E677EC">
          <w:tab/>
        </w:r>
      </w:ins>
      <w:ins w:id="357" w:author="Johannes R" w:date="2018-06-15T10:27:00Z">
        <w:r>
          <w:t>(</w:t>
        </w:r>
        <w:r w:rsidRPr="00E804BF">
          <w:t xml:space="preserve">NSS 0,948 </w:t>
        </w:r>
        <w:r>
          <w:t>vs</w:t>
        </w:r>
        <w:r w:rsidRPr="00E804BF">
          <w:t xml:space="preserve"> measured R</w:t>
        </w:r>
        <w:r w:rsidRPr="00E804BF">
          <w:rPr>
            <w:vertAlign w:val="subscript"/>
          </w:rPr>
          <w:t>o</w:t>
        </w:r>
        <w:r>
          <w:t>,)</w:t>
        </w:r>
      </w:ins>
    </w:p>
    <w:p w:rsidR="002B4767" w:rsidRPr="005A6DE6" w:rsidRDefault="002B4767" w:rsidP="006649D1">
      <w:pPr>
        <w:pStyle w:val="ListParagraph"/>
        <w:rPr>
          <w:ins w:id="358" w:author="Johannes R" w:date="2018-06-15T09:35:00Z"/>
        </w:rPr>
      </w:pPr>
    </w:p>
    <w:p w:rsidR="002B4767" w:rsidRDefault="002B4767" w:rsidP="006649D1">
      <w:pPr>
        <w:ind w:left="720"/>
        <w:rPr>
          <w:ins w:id="359" w:author="Johannes R" w:date="2018-06-15T09:35:00Z"/>
        </w:rPr>
      </w:pPr>
      <w:ins w:id="360" w:author="Johannes R" w:date="2018-06-15T09:35:00Z">
        <w:r w:rsidRPr="008A6F67">
          <w:rPr>
            <w:position w:val="-16"/>
          </w:rPr>
          <w:object w:dxaOrig="4740" w:dyaOrig="420">
            <v:shape id="_x0000_i1094" type="#_x0000_t75" style="width:206.2pt;height:18.55pt" o:ole="">
              <v:imagedata r:id="rId127" o:title=""/>
            </v:shape>
            <o:OLEObject Type="Embed" ProgID="Equation.3" ShapeID="_x0000_i1094" DrawAspect="Content" ObjectID="_1590569226" r:id="rId128"/>
          </w:object>
        </w:r>
      </w:ins>
      <w:ins w:id="361" w:author="Johannes R" w:date="2018-06-15T09:35:00Z">
        <w:r>
          <w:tab/>
        </w:r>
        <w:r>
          <w:tab/>
        </w:r>
        <w:r>
          <w:tab/>
        </w:r>
        <w:r>
          <w:tab/>
        </w:r>
        <w:r>
          <w:tab/>
        </w:r>
        <w:r>
          <w:tab/>
        </w:r>
        <w:r>
          <w:tab/>
        </w:r>
        <w:r w:rsidRPr="005A6DE6">
          <w:t>(3</w:t>
        </w:r>
      </w:ins>
      <w:ins w:id="362" w:author="Johannes R" w:date="2018-06-15T10:28:00Z">
        <w:r w:rsidR="003144F1">
          <w:t>8</w:t>
        </w:r>
      </w:ins>
      <w:ins w:id="363" w:author="Johannes R" w:date="2018-06-15T09:35:00Z">
        <w:r w:rsidRPr="005A6DE6">
          <w:t>)</w:t>
        </w:r>
      </w:ins>
    </w:p>
    <w:p w:rsidR="002B4767" w:rsidRPr="00E804BF" w:rsidRDefault="002B4767" w:rsidP="006649D1">
      <w:pPr>
        <w:ind w:left="4320" w:firstLine="720"/>
        <w:rPr>
          <w:ins w:id="364" w:author="Johannes R" w:date="2018-06-15T09:35:00Z"/>
        </w:rPr>
      </w:pPr>
      <w:ins w:id="365" w:author="Johannes R" w:date="2018-06-15T09:35:00Z">
        <w:r>
          <w:t xml:space="preserve"> </w:t>
        </w:r>
        <w:r>
          <w:tab/>
        </w:r>
      </w:ins>
      <w:ins w:id="366" w:author="Johannes R" w:date="2018-06-15T10:35:00Z">
        <w:r w:rsidR="003144F1">
          <w:tab/>
        </w:r>
      </w:ins>
      <w:ins w:id="367" w:author="Johannes R" w:date="2018-06-15T09:35:00Z">
        <w:r>
          <w:t>(</w:t>
        </w:r>
        <w:r w:rsidRPr="00E804BF">
          <w:t xml:space="preserve">NSS 0,952 </w:t>
        </w:r>
        <w:r>
          <w:t>vs</w:t>
        </w:r>
        <w:r w:rsidRPr="00E804BF">
          <w:t xml:space="preserve"> </w:t>
        </w:r>
        <w:r>
          <w:t xml:space="preserve">measured </w:t>
        </w:r>
        <w:r w:rsidRPr="00E804BF">
          <w:t>M</w:t>
        </w:r>
        <w:r w:rsidRPr="00E804BF">
          <w:rPr>
            <w:vertAlign w:val="subscript"/>
          </w:rPr>
          <w:t>T</w:t>
        </w:r>
        <w:r>
          <w:t>,</w:t>
        </w:r>
        <w:r>
          <w:rPr>
            <w:vertAlign w:val="subscript"/>
          </w:rPr>
          <w:t xml:space="preserve"> </w:t>
        </w:r>
        <w:r w:rsidRPr="00E804BF">
          <w:t>Eq.35</w:t>
        </w:r>
        <w:r>
          <w:t>))</w:t>
        </w:r>
      </w:ins>
    </w:p>
    <w:p w:rsidR="002B4767" w:rsidDel="003144F1" w:rsidRDefault="002B4767" w:rsidP="00260364">
      <w:pPr>
        <w:rPr>
          <w:del w:id="368" w:author="Johannes R" w:date="2018-06-15T10:27:00Z"/>
        </w:rPr>
      </w:pPr>
    </w:p>
    <w:p w:rsidR="002B4767" w:rsidRDefault="002B4767" w:rsidP="00260364">
      <w:pPr>
        <w:rPr>
          <w:ins w:id="369" w:author="Johannes R" w:date="2018-06-14T15:43:00Z"/>
        </w:rPr>
      </w:pPr>
      <w:ins w:id="370" w:author="Johannes R" w:date="2018-06-14T15:43:00Z">
        <w:r>
          <w:t xml:space="preserve">This facilitates a simple and quite accurate </w:t>
        </w:r>
      </w:ins>
      <w:ins w:id="371" w:author="Johannes R" w:date="2018-06-15T09:12:00Z">
        <w:r>
          <w:t>determination</w:t>
        </w:r>
      </w:ins>
      <w:ins w:id="372" w:author="Johannes R" w:date="2018-06-14T15:43:00Z">
        <w:r>
          <w:t xml:space="preserve"> of storage or runoff </w:t>
        </w:r>
      </w:ins>
      <w:ins w:id="373" w:author="Johannes R" w:date="2018-06-15T09:10:00Z">
        <w:r>
          <w:t xml:space="preserve">time series </w:t>
        </w:r>
      </w:ins>
      <w:ins w:id="374" w:author="Johannes R" w:date="2018-06-14T15:43:00Z">
        <w:r>
          <w:t xml:space="preserve">directly from measurements and thus permits a closure of data gaps in drainable mass or runoff observations by simple calculations </w:t>
        </w:r>
        <w:bookmarkStart w:id="375" w:name="_Hlk516772637"/>
        <w:r>
          <w:t xml:space="preserve">without the necessity of </w:t>
        </w:r>
      </w:ins>
      <w:ins w:id="376" w:author="Johannes R" w:date="2018-06-15T09:12:00Z">
        <w:r>
          <w:t>additional</w:t>
        </w:r>
      </w:ins>
      <w:ins w:id="377" w:author="Johannes R" w:date="2018-06-14T15:43:00Z">
        <w:r>
          <w:t xml:space="preserve"> model runs. </w:t>
        </w:r>
        <w:bookmarkEnd w:id="375"/>
      </w:ins>
    </w:p>
    <w:p w:rsidR="002B4767" w:rsidDel="003D509F" w:rsidRDefault="002B4767" w:rsidP="00BA669A">
      <w:pPr>
        <w:rPr>
          <w:ins w:id="378" w:author="johannes-riegger@t-online.de" w:date="2018-06-14T11:34:00Z"/>
          <w:del w:id="379" w:author="Johannes R" w:date="2018-06-14T12:46:00Z"/>
        </w:rPr>
      </w:pPr>
    </w:p>
    <w:p w:rsidR="002B4767" w:rsidRPr="004E003C" w:rsidRDefault="002B4767" w:rsidP="00BA669A"/>
    <w:p w:rsidR="002B4767" w:rsidRPr="004E003C" w:rsidRDefault="002B4767" w:rsidP="009D271C">
      <w:r w:rsidRPr="004E003C">
        <w:t xml:space="preserve">As the quality of the parameter optimization either versus </w:t>
      </w:r>
      <w:r>
        <w:t>river</w:t>
      </w:r>
      <w:r w:rsidRPr="004E003C">
        <w:t xml:space="preserve"> </w:t>
      </w:r>
      <w:r>
        <w:t>runoff</w:t>
      </w:r>
      <w:r w:rsidRPr="004E003C">
        <w:t xml:space="preserve"> data or versus GRACE mass </w:t>
      </w:r>
      <w:del w:id="380" w:author="johannes-riegger@t-online.de" w:date="2018-06-13T12:54:00Z">
        <w:r w:rsidRPr="004E003C" w:rsidDel="00FC143F">
          <w:delText xml:space="preserve">deviations </w:delText>
        </w:r>
      </w:del>
      <w:ins w:id="381" w:author="johannes-riegger@t-online.de" w:date="2018-06-13T12:54:00Z">
        <w:r>
          <w:t>anomalies</w:t>
        </w:r>
        <w:r w:rsidRPr="004E003C">
          <w:t xml:space="preserve"> </w:t>
        </w:r>
      </w:ins>
      <w:r w:rsidRPr="004E003C">
        <w:t xml:space="preserve">is comparable, the optimization versus measured GRACE data can be used to determine </w:t>
      </w:r>
      <w:r>
        <w:t>river</w:t>
      </w:r>
      <w:r w:rsidRPr="004E003C">
        <w:t xml:space="preserve"> </w:t>
      </w:r>
      <w:r>
        <w:t>runoff</w:t>
      </w:r>
      <w:r w:rsidRPr="004E003C">
        <w:t xml:space="preserve"> as well as </w:t>
      </w:r>
      <w:r>
        <w:t>catchment</w:t>
      </w:r>
      <w:r w:rsidRPr="004E003C">
        <w:t xml:space="preserve"> and </w:t>
      </w:r>
      <w:r>
        <w:t>river</w:t>
      </w:r>
      <w:r w:rsidRPr="004E003C">
        <w:t xml:space="preserve"> </w:t>
      </w:r>
      <w:r>
        <w:t>network</w:t>
      </w:r>
      <w:r w:rsidRPr="004E003C">
        <w:t xml:space="preserve"> storage for ungauged basins (provided that there is information on the relative contribution of </w:t>
      </w:r>
      <w:r>
        <w:t>river</w:t>
      </w:r>
      <w:r w:rsidRPr="004E003C">
        <w:t xml:space="preserve"> </w:t>
      </w:r>
      <w:r>
        <w:t>network</w:t>
      </w:r>
      <w:r w:rsidRPr="004E003C">
        <w:t xml:space="preserve"> to </w:t>
      </w:r>
      <w:r w:rsidRPr="008B1F0B">
        <w:t xml:space="preserve">total mass). </w:t>
      </w:r>
      <w:del w:id="382" w:author="Johannes R" w:date="2018-06-14T12:48:00Z">
        <w:r w:rsidRPr="008B1F0B" w:rsidDel="008B1F0B">
          <w:delText xml:space="preserve">On the other hand recharge and measured runoff could be used to determine the catchment and </w:delText>
        </w:r>
        <w:r w:rsidRPr="00771AA8" w:rsidDel="008B1F0B">
          <w:delText xml:space="preserve">river network storage volumes on large scales independent from GRACE measurements. </w:delText>
        </w:r>
      </w:del>
      <w:r w:rsidRPr="00771AA8">
        <w:t>For these cases the</w:t>
      </w:r>
      <w:r w:rsidRPr="004E003C">
        <w:t xml:space="preserve"> availability of sufficiently accurate recharge data limits the accuracy of runoff and storage calculations at present. However, for ungauged catchments it still provides quite acceptable results exclusively taken from remote sensing and atmospheric data if ground based measurements are not available. Further developments in hydrometeorological data products thus will improve the quantification of </w:t>
      </w:r>
      <w:r>
        <w:t>river</w:t>
      </w:r>
      <w:r w:rsidRPr="004E003C">
        <w:t xml:space="preserve"> runoff and Drainable water storage volume</w:t>
      </w:r>
      <w:r>
        <w:t>s</w:t>
      </w:r>
      <w:r w:rsidRPr="004E003C">
        <w:t xml:space="preserve"> from space. </w:t>
      </w:r>
    </w:p>
    <w:p w:rsidR="002B4767" w:rsidRPr="004E003C" w:rsidRDefault="002B4767" w:rsidP="009931BB"/>
    <w:p w:rsidR="002B4767" w:rsidRPr="00E677EC" w:rsidRDefault="002B4767" w:rsidP="00526D97">
      <w:pPr>
        <w:pStyle w:val="Heading1"/>
        <w:rPr>
          <w:lang w:val="en-US"/>
        </w:rPr>
      </w:pPr>
      <w:r w:rsidRPr="00E677EC">
        <w:rPr>
          <w:lang w:val="en-US"/>
        </w:rPr>
        <w:t>6 Outlook</w:t>
      </w:r>
    </w:p>
    <w:p w:rsidR="002B4767" w:rsidRPr="004E003C" w:rsidRDefault="002B4767" w:rsidP="00526D97">
      <w:r w:rsidRPr="004E003C">
        <w:t xml:space="preserve">On a global scale discharge from Monsoon regions with seasonally dry periods plays an important role in the global water budget. For these regions high precipitation events limited to certain seasons lead to a distinguished surface runoff with a short time constant </w:t>
      </w:r>
      <w:r w:rsidRPr="004E003C">
        <w:rPr>
          <w:rFonts w:ascii="Symbol" w:hAnsi="Symbol"/>
          <w:szCs w:val="20"/>
        </w:rPr>
        <w:t></w:t>
      </w:r>
      <w:r w:rsidRPr="004E003C">
        <w:rPr>
          <w:szCs w:val="20"/>
          <w:vertAlign w:val="subscript"/>
          <w:lang w:val="en-US"/>
        </w:rPr>
        <w:t>S</w:t>
      </w:r>
      <w:r w:rsidRPr="004E003C">
        <w:t xml:space="preserve"> and a groundwater flow with a much longer time constant </w:t>
      </w:r>
      <w:r w:rsidRPr="004E003C">
        <w:rPr>
          <w:rFonts w:ascii="Symbol" w:hAnsi="Symbol"/>
          <w:szCs w:val="20"/>
        </w:rPr>
        <w:t></w:t>
      </w:r>
      <w:r w:rsidRPr="004E003C">
        <w:rPr>
          <w:szCs w:val="20"/>
          <w:vertAlign w:val="subscript"/>
          <w:lang w:val="en-US"/>
        </w:rPr>
        <w:t>GW</w:t>
      </w:r>
      <w:r w:rsidRPr="004E003C">
        <w:rPr>
          <w:szCs w:val="20"/>
          <w:lang w:val="en-US"/>
        </w:rPr>
        <w:t xml:space="preserve">  as can be </w:t>
      </w:r>
      <w:r w:rsidRPr="004E003C">
        <w:rPr>
          <w:lang w:val="en-US"/>
        </w:rPr>
        <w:t>recognized in the discharge curves.</w:t>
      </w:r>
      <w:r w:rsidRPr="004E003C">
        <w:t xml:space="preserve"> The time dependent uncoupled storage compartments like soil or isolated surface water bodies, which do not contribute to discharge, have to be quantified by remote sensing (soil moisture and open water body altimetry from satellites) and subtracted from the total catchment mass measured by GRACE for an adequate description of the </w:t>
      </w:r>
      <w:r>
        <w:t>Drainable Storage</w:t>
      </w:r>
      <w:r w:rsidRPr="004E003C">
        <w:t xml:space="preserve"> Volumes. In this case both surface runoff and groundwater flow with their individual time constants </w:t>
      </w:r>
      <w:r w:rsidRPr="004E003C">
        <w:rPr>
          <w:rFonts w:ascii="Symbol" w:hAnsi="Symbol"/>
          <w:szCs w:val="20"/>
        </w:rPr>
        <w:t></w:t>
      </w:r>
      <w:r w:rsidRPr="004E003C">
        <w:rPr>
          <w:szCs w:val="20"/>
          <w:vertAlign w:val="subscript"/>
          <w:lang w:val="en-US"/>
        </w:rPr>
        <w:t>S</w:t>
      </w:r>
      <w:r w:rsidRPr="004E003C">
        <w:t xml:space="preserve"> and </w:t>
      </w:r>
      <w:r w:rsidRPr="004E003C">
        <w:rPr>
          <w:rFonts w:ascii="Symbol" w:hAnsi="Symbol"/>
          <w:szCs w:val="20"/>
        </w:rPr>
        <w:t></w:t>
      </w:r>
      <w:r w:rsidRPr="004E003C">
        <w:rPr>
          <w:szCs w:val="20"/>
          <w:vertAlign w:val="subscript"/>
          <w:lang w:val="en-US"/>
        </w:rPr>
        <w:t>GW</w:t>
      </w:r>
      <w:r w:rsidRPr="004E003C">
        <w:t xml:space="preserve"> have to be </w:t>
      </w:r>
      <w:r w:rsidRPr="004E003C">
        <w:lastRenderedPageBreak/>
        <w:t xml:space="preserve">considered as parallel input into the </w:t>
      </w:r>
      <w:r>
        <w:t>river</w:t>
      </w:r>
      <w:r w:rsidRPr="004E003C">
        <w:t xml:space="preserve"> </w:t>
      </w:r>
      <w:r>
        <w:t>network</w:t>
      </w:r>
      <w:r w:rsidRPr="004E003C">
        <w:t xml:space="preserve"> storage and are both subject to the phase shift introduced by a non negligible time constant of the river system </w:t>
      </w:r>
      <w:r w:rsidRPr="004E003C">
        <w:rPr>
          <w:rFonts w:ascii="Symbol" w:hAnsi="Symbol"/>
          <w:szCs w:val="20"/>
        </w:rPr>
        <w:t></w:t>
      </w:r>
      <w:r w:rsidRPr="004E003C">
        <w:rPr>
          <w:szCs w:val="20"/>
          <w:vertAlign w:val="subscript"/>
          <w:lang w:val="en-US"/>
        </w:rPr>
        <w:t>R</w:t>
      </w:r>
      <w:r w:rsidRPr="004E003C">
        <w:t xml:space="preserve">. </w:t>
      </w:r>
    </w:p>
    <w:p w:rsidR="002B4767" w:rsidRPr="004E003C" w:rsidRDefault="002B4767" w:rsidP="00526D97">
      <w:r w:rsidRPr="004E003C">
        <w:t xml:space="preserve">With respect to </w:t>
      </w:r>
      <w:r>
        <w:t>river</w:t>
      </w:r>
      <w:r w:rsidRPr="004E003C">
        <w:t xml:space="preserve"> </w:t>
      </w:r>
      <w:r>
        <w:t>network</w:t>
      </w:r>
      <w:r w:rsidRPr="004E003C">
        <w:t xml:space="preserve"> and </w:t>
      </w:r>
      <w:r>
        <w:t>flood</w:t>
      </w:r>
      <w:r w:rsidRPr="004E003C">
        <w:t xml:space="preserve"> volumes further investigations </w:t>
      </w:r>
      <w:del w:id="383" w:author="johannes-riegger@t-online.de" w:date="2018-06-13T13:00:00Z">
        <w:r w:rsidRPr="004E003C" w:rsidDel="00A33DE6">
          <w:delText xml:space="preserve">on </w:delText>
        </w:r>
      </w:del>
      <w:ins w:id="384" w:author="johannes-riegger@t-online.de" w:date="2018-06-13T13:00:00Z">
        <w:r>
          <w:t>into</w:t>
        </w:r>
        <w:r w:rsidRPr="004E003C">
          <w:t xml:space="preserve"> </w:t>
        </w:r>
      </w:ins>
      <w:r w:rsidRPr="004E003C">
        <w:t xml:space="preserve">the relationship between flood areas, volumes, river runoff and calculated </w:t>
      </w:r>
      <w:r>
        <w:t>river</w:t>
      </w:r>
      <w:r w:rsidRPr="004E003C">
        <w:t xml:space="preserve"> </w:t>
      </w:r>
      <w:r>
        <w:t>network</w:t>
      </w:r>
      <w:r w:rsidRPr="004E003C">
        <w:t xml:space="preserve"> mass can provide insights into river hydraulics i.e. routing times and the mass- area- and level- relationships of flooded areas. </w:t>
      </w:r>
    </w:p>
    <w:p w:rsidR="002B4767" w:rsidRPr="004E003C" w:rsidRDefault="002B4767" w:rsidP="00526D97">
      <w:r w:rsidRPr="004E003C">
        <w:t>As the spatial resolution of GRACE and the accuracy of moisture flux divergence is limiting applications to large scale catchments (&gt;200000km</w:t>
      </w:r>
      <w:r w:rsidRPr="004E003C">
        <w:rPr>
          <w:vertAlign w:val="superscript"/>
        </w:rPr>
        <w:t>2</w:t>
      </w:r>
      <w:r w:rsidRPr="004E003C">
        <w:t>) at the moment, any improvement in spatial / temporal resolution and accuracy will tremendously increase the number of catchments which can be described in their system behaviour by remote sensing exclusively.</w:t>
      </w:r>
    </w:p>
    <w:p w:rsidR="002B4767" w:rsidRPr="00E677EC" w:rsidRDefault="002B4767" w:rsidP="0036118D">
      <w:pPr>
        <w:pStyle w:val="Heading1"/>
        <w:rPr>
          <w:lang w:val="en-US"/>
        </w:rPr>
      </w:pPr>
      <w:r w:rsidRPr="00E677EC">
        <w:rPr>
          <w:lang w:val="en-US"/>
        </w:rPr>
        <w:t>Data availability</w:t>
      </w:r>
    </w:p>
    <w:p w:rsidR="002B4767" w:rsidRPr="004E003C" w:rsidRDefault="002B4767" w:rsidP="00526D97">
      <w:ins w:id="385" w:author="johannes-riegger@t-online.de" w:date="2018-06-13T12:58:00Z">
        <w:r>
          <w:t xml:space="preserve">In the supplement </w:t>
        </w:r>
      </w:ins>
      <w:del w:id="386" w:author="johannes-riegger@t-online.de" w:date="2018-06-13T12:58:00Z">
        <w:r w:rsidDel="00FC143F">
          <w:delText>C</w:delText>
        </w:r>
      </w:del>
      <w:ins w:id="387" w:author="johannes-riegger@t-online.de" w:date="2018-06-13T12:58:00Z">
        <w:r>
          <w:t>c</w:t>
        </w:r>
      </w:ins>
      <w:r>
        <w:t>alculations and data are provided in an EXCEL workbook for the synthetic case and for the Amazon catchment</w:t>
      </w:r>
      <w:ins w:id="388" w:author="johannes-riegger@t-online.de" w:date="2018-06-13T12:59:00Z">
        <w:r>
          <w:t>.</w:t>
        </w:r>
      </w:ins>
      <w:r>
        <w:t xml:space="preserve"> </w:t>
      </w:r>
      <w:del w:id="389" w:author="johannes-riegger@t-online.de" w:date="2018-06-13T12:58:00Z">
        <w:r w:rsidDel="00FC143F">
          <w:delText xml:space="preserve">in the supplement. </w:delText>
        </w:r>
      </w:del>
    </w:p>
    <w:p w:rsidR="002B4767" w:rsidRPr="00E677EC" w:rsidRDefault="002B4767" w:rsidP="00526D97">
      <w:pPr>
        <w:pStyle w:val="Heading1"/>
        <w:rPr>
          <w:lang w:val="en-US"/>
        </w:rPr>
      </w:pPr>
      <w:r w:rsidRPr="00E677EC">
        <w:rPr>
          <w:lang w:val="en-US"/>
        </w:rPr>
        <w:t>Acknowledgements</w:t>
      </w:r>
    </w:p>
    <w:p w:rsidR="002B4767" w:rsidRPr="004E003C" w:rsidRDefault="002B4767" w:rsidP="00526D97">
      <w:r w:rsidRPr="004E003C">
        <w:t>The author would like to thank Nico Sneeuw and Mohammad Tourian from the Institute of Geodesy, Stuttgart, for the handling of GRACE data , Harald Kunstmann and Christof Lorenz from the Institute of Meteorology and Climate Research, Garmisch, for the provision of moisture flux data and Catherine Prigent, Observatoire de Paris</w:t>
      </w:r>
      <w:r>
        <w:t>,</w:t>
      </w:r>
      <w:r w:rsidRPr="004E003C">
        <w:t xml:space="preserve"> for the provision of Flood areas from the GIEMS project.</w:t>
      </w:r>
    </w:p>
    <w:p w:rsidR="002B4767" w:rsidRPr="004E003C" w:rsidRDefault="002B4767" w:rsidP="00526D97"/>
    <w:p w:rsidR="002B4767" w:rsidRPr="00E677EC" w:rsidRDefault="002B4767" w:rsidP="00F5258E">
      <w:pPr>
        <w:pStyle w:val="Heading1"/>
        <w:rPr>
          <w:lang w:val="en-US"/>
        </w:rPr>
      </w:pPr>
      <w:r w:rsidRPr="00E677EC">
        <w:rPr>
          <w:lang w:val="en-US"/>
        </w:rPr>
        <w:t>References</w:t>
      </w:r>
    </w:p>
    <w:p w:rsidR="002B4767" w:rsidRPr="004E003C" w:rsidRDefault="002B4767" w:rsidP="00526D97">
      <w:r w:rsidRPr="004E003C">
        <w:t>Alley, W. M.: Tracking U.S. groundwater reserves for the future?, Environment, 48(3), 10–25, 2006.</w:t>
      </w:r>
    </w:p>
    <w:p w:rsidR="002B4767" w:rsidRPr="004E003C" w:rsidRDefault="002B4767" w:rsidP="00526D97">
      <w:r w:rsidRPr="004E003C">
        <w:t>Bredehoeft, J.: Safe yield and the water budget myth, Ground Water, 35(6), 929–929, doi:10.1111/j.1745-6584.1997.tb00162.x, 1997</w:t>
      </w:r>
    </w:p>
    <w:p w:rsidR="002B4767" w:rsidRPr="004E003C" w:rsidRDefault="002B4767" w:rsidP="00526D97">
      <w:r w:rsidRPr="004E003C">
        <w:t>Cao, G., Zheng, C., Scanlon, B. R., Liu, J., and Li W.: Use of ﬂow modeling to assess sustainability of groundwater resources in the North China Plain, Water Resour. Res., 49, doi:10.1029/2012WR011899, 2013</w:t>
      </w:r>
    </w:p>
    <w:p w:rsidR="002B4767" w:rsidRPr="004E003C" w:rsidRDefault="002B4767" w:rsidP="00526D97">
      <w:r w:rsidRPr="004E003C">
        <w:t>Chen, J. L.; Wilson, C. R.; Famiglietti, J. S. et al.: Attenuation effect on seasonal basin-scale water storage changes from GRACE time-variable gravity, .Journal of Geodesy  (4) 237-245, 2007</w:t>
      </w:r>
    </w:p>
    <w:p w:rsidR="002B4767" w:rsidRPr="004E003C" w:rsidRDefault="002B4767" w:rsidP="00526D97">
      <w:r w:rsidRPr="004E003C">
        <w:t>Famiglietti, J. S.: The global groundwater crisis, Nat. Clim. Change, 4(11), 945–948, doi:10.1038/nclimate2425, 2014</w:t>
      </w:r>
    </w:p>
    <w:p w:rsidR="002B4767" w:rsidRPr="004E003C" w:rsidRDefault="002B4767" w:rsidP="00526D97">
      <w:pPr>
        <w:rPr>
          <w:lang w:val="en-US"/>
        </w:rPr>
      </w:pPr>
      <w:r w:rsidRPr="004E003C">
        <w:lastRenderedPageBreak/>
        <w:t xml:space="preserve">Frappart, F., Papa, F., da Silva, .,J.S., Ramillien, G., Prigent, C., Seyler, F., Calmant, S.: Surface freshwater storage and dynamics in the Amazon basin during the 2005 exceptional drought, Environ. </w:t>
      </w:r>
      <w:r w:rsidRPr="004E003C">
        <w:rPr>
          <w:lang w:val="en-US"/>
        </w:rPr>
        <w:t xml:space="preserve">Res. Lett. 7, doi: 10.1088/1748-9326/7/044010, </w:t>
      </w:r>
      <w:r w:rsidRPr="004E003C">
        <w:t>2012</w:t>
      </w:r>
    </w:p>
    <w:p w:rsidR="002B4767" w:rsidRPr="004E003C" w:rsidRDefault="002B4767" w:rsidP="00526D97">
      <w:r w:rsidRPr="004E003C">
        <w:rPr>
          <w:lang w:val="en-US"/>
        </w:rPr>
        <w:t xml:space="preserve">Güntner, A., Stuck, J., Werth, S., Döll, P., Verzano, K., and Merz, B.: </w:t>
      </w:r>
      <w:r w:rsidRPr="004E003C">
        <w:t>A global analysis of temporal and spatial variations in continental water storage, Water Resour. Res. 43, W05416, doi:10.1029/2006WR005247,</w:t>
      </w:r>
      <w:r w:rsidRPr="004E003C">
        <w:rPr>
          <w:lang w:val="en-US"/>
        </w:rPr>
        <w:t xml:space="preserve"> 2007</w:t>
      </w:r>
    </w:p>
    <w:p w:rsidR="002B4767" w:rsidRPr="004E003C" w:rsidRDefault="002B4767" w:rsidP="00526D97">
      <w:r w:rsidRPr="004E003C">
        <w:t>Güntner, A.: Improvement of global hydrological models using GRACE data, Surv. Geophys., 29, 375–397, 2009</w:t>
      </w:r>
    </w:p>
    <w:p w:rsidR="002B4767" w:rsidRPr="004E003C" w:rsidRDefault="002B4767" w:rsidP="00526D97">
      <w:r w:rsidRPr="004E003C">
        <w:t>Korzun, V. I.: World Water Balance and Water Resources of the Earth [in Russian], 638 pp., Hydrometeoizdat, Leningrad, 1974</w:t>
      </w:r>
    </w:p>
    <w:p w:rsidR="002B4767" w:rsidRPr="004E003C" w:rsidRDefault="002B4767" w:rsidP="00526D97">
      <w:r w:rsidRPr="004E003C">
        <w:t>Nace, R. L.: World water inventory and control, in Water, Earth, and Man, edited by R. J. Chorley, pp. 31–42, Methuen, London, U. K., 1969</w:t>
      </w:r>
    </w:p>
    <w:p w:rsidR="002B4767" w:rsidRPr="004E003C" w:rsidRDefault="002B4767" w:rsidP="00526D97">
      <w:r w:rsidRPr="004E003C">
        <w:t>Nash, J.E.: The form of the instantaneous unit hydrograph, Proc. I.A.S.H. Assem. Gen., Toronto, Ont., 3: 114-131, 1957</w:t>
      </w:r>
    </w:p>
    <w:p w:rsidR="002B4767" w:rsidRPr="004E003C" w:rsidRDefault="002B4767" w:rsidP="00526D97">
      <w:r w:rsidRPr="004E003C">
        <w:t xml:space="preserve">Paiva, R.C., Buarque, D.C., Collischonn, W., Bonnet, M. P., Frappart, F., Calmant, S., Mendes, C.A.B.: Large scale hydrologic and hydrodynamic modelling or the Amazon </w:t>
      </w:r>
      <w:r>
        <w:t>river</w:t>
      </w:r>
      <w:r w:rsidRPr="004E003C">
        <w:t xml:space="preserve"> Basin, Water Resour. Res., 49, doi: 10.1002/wrcr.20067, 2013</w:t>
      </w:r>
    </w:p>
    <w:p w:rsidR="002B4767" w:rsidRPr="004E003C" w:rsidRDefault="002B4767" w:rsidP="00526D97">
      <w:r w:rsidRPr="004E003C">
        <w:t>Papa, F., Güntner, A., Frappart, F., Prigent, C., Rossow, W.B.: Variations of surface water extent and water storage in large river basins: A comparison of different global sources, Geophysical Research Letters, 35, doi: 10.1029/2008GL033857, 2008</w:t>
      </w:r>
    </w:p>
    <w:p w:rsidR="002B4767" w:rsidRPr="004E003C" w:rsidRDefault="002B4767" w:rsidP="00526D97">
      <w:r w:rsidRPr="004E003C">
        <w:t>Papa, F., Frappart, F., Güntner, A., Prigent, Aires, F., Getirana, A.C.V., Maurer, R.: Surface freshwater storage and variability in the Amazon basin from multi-satellite observation, 1993-2007, Journal of Geophysical Research: Atmospheres, 118, doi: 10.1002/2013JD020500, 2013</w:t>
      </w:r>
    </w:p>
    <w:p w:rsidR="002B4767" w:rsidRPr="004E003C" w:rsidRDefault="002B4767" w:rsidP="00526D97">
      <w:r w:rsidRPr="004E003C">
        <w:t>Prigent, C., E. Matthews F. Papa, F. Aires, Rossow, W. B.: Remote Sensing of global wetland Dynamics with multiple satellite data sets, Geo. Res. Lett., 28, 4631-4634, 2001</w:t>
      </w:r>
    </w:p>
    <w:p w:rsidR="002B4767" w:rsidRPr="004E003C" w:rsidRDefault="002B4767" w:rsidP="00526D97">
      <w:r w:rsidRPr="004E003C">
        <w:t>Prigent, C., F. Papa, F. Aires, F., Rossow, W. B. , and Matthews E.: Global inundation dynamics inferred from multiple satellite observations, 1993 – 2000, J. Geophys. Res., 112, D12107, doi:10.1029/ 2006JD007847, 2007</w:t>
      </w:r>
    </w:p>
    <w:p w:rsidR="002B4767" w:rsidRPr="004E003C" w:rsidRDefault="002B4767" w:rsidP="00526D97">
      <w:r w:rsidRPr="004E003C">
        <w:t>Richey, A. S., Thomas, B. F., Lo, M.-H., Famiglietti, J. S., Swenson, S., and Rodell M.: Uncertainty in global groundwater storage estimates in a Total Groundwater Stress framework, Water Resour. Res., 51, 5198–5216, doi:10.1002/2015WR017351, 2015a</w:t>
      </w:r>
    </w:p>
    <w:p w:rsidR="002B4767" w:rsidRPr="004E003C" w:rsidRDefault="002B4767" w:rsidP="00526D97">
      <w:r w:rsidRPr="004E003C">
        <w:t>Richey, A. S., Thomas, B. F., Lo, M.-H., Reager, J. T., Famiglietti, J. S., Voss, K., Swenson, S., and Rodell M.: Quantifying renewable groundwater stress with GRACE, Water Resour. Res., 51, 5217–5238, doi:10.1002/ 2015WR017349, 2015b</w:t>
      </w:r>
    </w:p>
    <w:p w:rsidR="002B4767" w:rsidRPr="004E003C" w:rsidRDefault="002B4767" w:rsidP="00621C70">
      <w:r w:rsidRPr="004E003C">
        <w:t>Riegger, J., Tourian, M., Devaraju, B., Sneeuw, N., Analysis of grace uncertainties by hydrological and hydro-meteorological observations, Journal Geodyn., 5960, 16-27, doi:10.1016/j.jog.2012.02.001, 2012</w:t>
      </w:r>
    </w:p>
    <w:p w:rsidR="002B4767" w:rsidRPr="004E003C" w:rsidRDefault="002B4767" w:rsidP="00621C70">
      <w:pPr>
        <w:rPr>
          <w:lang w:val="en-US"/>
        </w:rPr>
      </w:pPr>
      <w:r w:rsidRPr="004E003C">
        <w:t xml:space="preserve">Riegger, J., and Tourian, M. J.: Characterization of runoff-storage relationships by satellite gravimetry and remote sensing. </w:t>
      </w:r>
      <w:r w:rsidRPr="004E003C">
        <w:rPr>
          <w:lang w:val="en-US"/>
        </w:rPr>
        <w:t xml:space="preserve">Water Resour. Res., 50, doi:10.1002/2013WR013847, </w:t>
      </w:r>
      <w:r w:rsidRPr="004E003C">
        <w:t>2014</w:t>
      </w:r>
    </w:p>
    <w:p w:rsidR="002B4767" w:rsidRPr="004E003C" w:rsidRDefault="002B4767" w:rsidP="00526D97">
      <w:r w:rsidRPr="004E003C">
        <w:t>Schlesinger, M.E.: Human-induced climate change : an interdisciplinary assessment, xviii, Cambridge University Press, 2007</w:t>
      </w:r>
    </w:p>
    <w:p w:rsidR="002B4767" w:rsidRPr="004E003C" w:rsidRDefault="002B4767" w:rsidP="00526D97">
      <w:r w:rsidRPr="004E003C">
        <w:lastRenderedPageBreak/>
        <w:t>Tapley, B. D., Bettadpur, S., Ries, J. C., Thompson, P. F., and Watkins M. M.: GRACE measurements of mass variability in the Earth system, Sciences  N.  Y., 305(5683), 503–505, doi:10.1126/science.1099192, 2004</w:t>
      </w:r>
    </w:p>
    <w:p w:rsidR="002B4767" w:rsidRPr="004E003C" w:rsidRDefault="002B4767" w:rsidP="00526D97">
      <w:r w:rsidRPr="004E003C">
        <w:t>Williamson, A. K., Prudic, D. E., and Swain L. A.: Ground-water ﬂow in the Central Valley, California, U.S. Geol. Surv. Prof. Pap. 1401-D, 225 pp, 1989</w:t>
      </w:r>
    </w:p>
    <w:p w:rsidR="002B4767" w:rsidRPr="004E003C" w:rsidRDefault="002B4767" w:rsidP="00526D97">
      <w:r w:rsidRPr="004E003C">
        <w:rPr>
          <w:lang w:val="en-US"/>
        </w:rPr>
        <w:t xml:space="preserve">Schmidt, R., Petrovic, S., Güntner, A., Barthelmes, F., Wünsch, J., and Kusche, J.: </w:t>
      </w:r>
      <w:r w:rsidRPr="004E003C">
        <w:t xml:space="preserve">Periodic components of water storage changes from GRACE and global hydrology models. J. Geophys. Res., 113, B08419, oi:10.1029/2007JB005363, </w:t>
      </w:r>
      <w:r w:rsidRPr="004E003C">
        <w:rPr>
          <w:lang w:val="en-US"/>
        </w:rPr>
        <w:t>2008</w:t>
      </w:r>
    </w:p>
    <w:p w:rsidR="002B4767" w:rsidRPr="004E003C" w:rsidRDefault="002B4767" w:rsidP="00526D97">
      <w:pPr>
        <w:rPr>
          <w:lang w:val="en-US"/>
        </w:rPr>
      </w:pPr>
      <w:r w:rsidRPr="004E003C">
        <w:t xml:space="preserve">Shiklomanov, I. A.:World freshwater resources, in Water in Crisis: A Guide to the World’s Fresh Water Resources, edited by P. H. Gleick,,pp. 13–24, Oxford Univ. </w:t>
      </w:r>
      <w:r w:rsidRPr="004E003C">
        <w:rPr>
          <w:lang w:val="en-US"/>
        </w:rPr>
        <w:t xml:space="preserve">Press, N. Y., </w:t>
      </w:r>
      <w:r w:rsidRPr="004E003C">
        <w:t>1993</w:t>
      </w:r>
    </w:p>
    <w:p w:rsidR="002B4767" w:rsidRPr="004E003C" w:rsidRDefault="002B4767" w:rsidP="00526D97">
      <w:r w:rsidRPr="004E003C">
        <w:t>Sophocleous, M.: Managing water resources systems: Why ‘‘safe yield’’ is not sustainable, Ground Water, 35(4), 561–561, doi:10.1111/ j.1745-6584.1997.tb00116.x, 1997</w:t>
      </w:r>
    </w:p>
    <w:p w:rsidR="002B4767" w:rsidRPr="004E003C" w:rsidRDefault="002B4767" w:rsidP="00526D97">
      <w:r w:rsidRPr="004E003C">
        <w:t>Tallaksen, L.M.: A review of baseﬂow recession analysis, Journal of Hydrology, No. 165, S. 349-370, 1995</w:t>
      </w:r>
    </w:p>
    <w:p w:rsidR="002B4767" w:rsidRPr="004E003C" w:rsidRDefault="002B4767" w:rsidP="00621C70">
      <w:r w:rsidRPr="004E003C">
        <w:rPr>
          <w:lang w:val="en-US"/>
        </w:rPr>
        <w:t xml:space="preserve">Werth, S., Güntner, A., Schmidt, R., and Kusche, J.: </w:t>
      </w:r>
      <w:r w:rsidRPr="004E003C">
        <w:t xml:space="preserve">Evaluation of GRACE filter tools from a hydrological perspective. Geophys. J. Int., 179, 1499–1515, doi: 10.1111/j.1365-46X.2009.04355.x, </w:t>
      </w:r>
      <w:r w:rsidRPr="004E003C">
        <w:rPr>
          <w:lang w:val="en-US"/>
        </w:rPr>
        <w:t>2009</w:t>
      </w:r>
    </w:p>
    <w:p w:rsidR="002B4767" w:rsidRPr="004E003C" w:rsidRDefault="002B4767" w:rsidP="00621C70">
      <w:r w:rsidRPr="004E003C">
        <w:t xml:space="preserve">Werth, S., Güntner, A.: Calibration analysis for water storage variability of the global hydrological model WGHM. Hydrol. Earth Syst. Sci., 14, 59–78, </w:t>
      </w:r>
      <w:hyperlink r:id="rId129" w:history="1">
        <w:r w:rsidRPr="004E003C">
          <w:rPr>
            <w:rStyle w:val="Hyperlink"/>
          </w:rPr>
          <w:t>www.hydrol-earth-syst-sci.net/14/59/2010/</w:t>
        </w:r>
      </w:hyperlink>
      <w:r w:rsidRPr="004E003C">
        <w:t>, 2010</w:t>
      </w:r>
    </w:p>
    <w:p w:rsidR="002B4767" w:rsidRPr="00A3128D" w:rsidRDefault="002B4767" w:rsidP="007D6CCD">
      <w:pPr>
        <w:rPr>
          <w:rFonts w:ascii="Symbol" w:hAnsi="Symbol"/>
          <w:szCs w:val="20"/>
          <w:lang w:val="en-US"/>
        </w:rPr>
      </w:pPr>
    </w:p>
    <w:sectPr w:rsidR="002B4767" w:rsidRPr="00A3128D" w:rsidSect="0091791F">
      <w:footerReference w:type="default" r:id="rId130"/>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A8F" w:rsidRDefault="006E6A8F" w:rsidP="006D0C96">
      <w:pPr>
        <w:spacing w:line="240" w:lineRule="auto"/>
      </w:pPr>
      <w:r>
        <w:separator/>
      </w:r>
    </w:p>
  </w:endnote>
  <w:endnote w:type="continuationSeparator" w:id="0">
    <w:p w:rsidR="006E6A8F" w:rsidRDefault="006E6A8F"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737" w:rsidRDefault="00550737">
    <w:pPr>
      <w:pStyle w:val="Footer"/>
      <w:jc w:val="center"/>
    </w:pPr>
    <w:r>
      <w:fldChar w:fldCharType="begin"/>
    </w:r>
    <w:r>
      <w:instrText xml:space="preserve"> PAGE   \* MERGEFORMAT </w:instrText>
    </w:r>
    <w:r>
      <w:fldChar w:fldCharType="separate"/>
    </w:r>
    <w:r>
      <w:rPr>
        <w:noProof/>
      </w:rPr>
      <w:t>25</w:t>
    </w:r>
    <w:r>
      <w:rPr>
        <w:noProof/>
      </w:rPr>
      <w:fldChar w:fldCharType="end"/>
    </w:r>
  </w:p>
  <w:p w:rsidR="00550737" w:rsidRDefault="00550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A8F" w:rsidRDefault="006E6A8F" w:rsidP="006D0C96">
      <w:pPr>
        <w:spacing w:line="240" w:lineRule="auto"/>
      </w:pPr>
      <w:r>
        <w:separator/>
      </w:r>
    </w:p>
  </w:footnote>
  <w:footnote w:type="continuationSeparator" w:id="0">
    <w:p w:rsidR="006E6A8F" w:rsidRDefault="006E6A8F"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cs="Times New Roman" w:hint="default"/>
        <w:b w:val="0"/>
        <w:i w:val="0"/>
        <w:sz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B3E000C"/>
    <w:multiLevelType w:val="hybridMultilevel"/>
    <w:tmpl w:val="69E60734"/>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0B6C6F49"/>
    <w:multiLevelType w:val="hybridMultilevel"/>
    <w:tmpl w:val="01D2102E"/>
    <w:lvl w:ilvl="0" w:tplc="66D67B34">
      <w:start w:val="1"/>
      <w:numFmt w:val="lowerLetter"/>
      <w:lvlText w:val="%1."/>
      <w:lvlJc w:val="left"/>
      <w:pPr>
        <w:ind w:left="719" w:hanging="435"/>
      </w:pPr>
      <w:rPr>
        <w:rFonts w:cs="Times New Roman" w:hint="default"/>
      </w:rPr>
    </w:lvl>
    <w:lvl w:ilvl="1" w:tplc="04070019" w:tentative="1">
      <w:start w:val="1"/>
      <w:numFmt w:val="lowerLetter"/>
      <w:lvlText w:val="%2."/>
      <w:lvlJc w:val="left"/>
      <w:pPr>
        <w:ind w:left="1364" w:hanging="360"/>
      </w:pPr>
      <w:rPr>
        <w:rFonts w:cs="Times New Roman"/>
      </w:rPr>
    </w:lvl>
    <w:lvl w:ilvl="2" w:tplc="0407001B" w:tentative="1">
      <w:start w:val="1"/>
      <w:numFmt w:val="lowerRoman"/>
      <w:lvlText w:val="%3."/>
      <w:lvlJc w:val="right"/>
      <w:pPr>
        <w:ind w:left="2084" w:hanging="180"/>
      </w:pPr>
      <w:rPr>
        <w:rFonts w:cs="Times New Roman"/>
      </w:rPr>
    </w:lvl>
    <w:lvl w:ilvl="3" w:tplc="0407000F" w:tentative="1">
      <w:start w:val="1"/>
      <w:numFmt w:val="decimal"/>
      <w:lvlText w:val="%4."/>
      <w:lvlJc w:val="left"/>
      <w:pPr>
        <w:ind w:left="2804" w:hanging="360"/>
      </w:pPr>
      <w:rPr>
        <w:rFonts w:cs="Times New Roman"/>
      </w:rPr>
    </w:lvl>
    <w:lvl w:ilvl="4" w:tplc="04070019" w:tentative="1">
      <w:start w:val="1"/>
      <w:numFmt w:val="lowerLetter"/>
      <w:lvlText w:val="%5."/>
      <w:lvlJc w:val="left"/>
      <w:pPr>
        <w:ind w:left="3524" w:hanging="360"/>
      </w:pPr>
      <w:rPr>
        <w:rFonts w:cs="Times New Roman"/>
      </w:rPr>
    </w:lvl>
    <w:lvl w:ilvl="5" w:tplc="0407001B" w:tentative="1">
      <w:start w:val="1"/>
      <w:numFmt w:val="lowerRoman"/>
      <w:lvlText w:val="%6."/>
      <w:lvlJc w:val="right"/>
      <w:pPr>
        <w:ind w:left="4244" w:hanging="180"/>
      </w:pPr>
      <w:rPr>
        <w:rFonts w:cs="Times New Roman"/>
      </w:rPr>
    </w:lvl>
    <w:lvl w:ilvl="6" w:tplc="0407000F" w:tentative="1">
      <w:start w:val="1"/>
      <w:numFmt w:val="decimal"/>
      <w:lvlText w:val="%7."/>
      <w:lvlJc w:val="left"/>
      <w:pPr>
        <w:ind w:left="4964" w:hanging="360"/>
      </w:pPr>
      <w:rPr>
        <w:rFonts w:cs="Times New Roman"/>
      </w:rPr>
    </w:lvl>
    <w:lvl w:ilvl="7" w:tplc="04070019" w:tentative="1">
      <w:start w:val="1"/>
      <w:numFmt w:val="lowerLetter"/>
      <w:lvlText w:val="%8."/>
      <w:lvlJc w:val="left"/>
      <w:pPr>
        <w:ind w:left="5684" w:hanging="360"/>
      </w:pPr>
      <w:rPr>
        <w:rFonts w:cs="Times New Roman"/>
      </w:rPr>
    </w:lvl>
    <w:lvl w:ilvl="8" w:tplc="0407001B" w:tentative="1">
      <w:start w:val="1"/>
      <w:numFmt w:val="lowerRoman"/>
      <w:lvlText w:val="%9."/>
      <w:lvlJc w:val="right"/>
      <w:pPr>
        <w:ind w:left="6404" w:hanging="180"/>
      </w:pPr>
      <w:rPr>
        <w:rFonts w:cs="Times New Roman"/>
      </w:rPr>
    </w:lvl>
  </w:abstractNum>
  <w:abstractNum w:abstractNumId="3"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4F10F1"/>
    <w:multiLevelType w:val="hybridMultilevel"/>
    <w:tmpl w:val="BB36B978"/>
    <w:lvl w:ilvl="0" w:tplc="139A7764">
      <w:start w:val="3"/>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DB369F7"/>
    <w:multiLevelType w:val="hybridMultilevel"/>
    <w:tmpl w:val="477E2486"/>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461A0ED0"/>
    <w:multiLevelType w:val="hybridMultilevel"/>
    <w:tmpl w:val="12DE263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47153291"/>
    <w:multiLevelType w:val="hybridMultilevel"/>
    <w:tmpl w:val="69E60734"/>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5ED15124"/>
    <w:multiLevelType w:val="hybridMultilevel"/>
    <w:tmpl w:val="32A8E42E"/>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6FCD6CE3"/>
    <w:multiLevelType w:val="hybridMultilevel"/>
    <w:tmpl w:val="69E017E2"/>
    <w:lvl w:ilvl="0" w:tplc="2BBADAF4">
      <w:start w:val="1"/>
      <w:numFmt w:val="bullet"/>
      <w:lvlText w:val=""/>
      <w:lvlJc w:val="left"/>
      <w:pPr>
        <w:ind w:left="1080" w:hanging="360"/>
      </w:pPr>
      <w:rPr>
        <w:rFonts w:ascii="Symbol" w:eastAsia="Times New Roman"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
  </w:num>
  <w:num w:numId="2">
    <w:abstractNumId w:val="3"/>
  </w:num>
  <w:num w:numId="3">
    <w:abstractNumId w:val="0"/>
  </w:num>
  <w:num w:numId="4">
    <w:abstractNumId w:val="5"/>
  </w:num>
  <w:num w:numId="5">
    <w:abstractNumId w:val="6"/>
  </w:num>
  <w:num w:numId="6">
    <w:abstractNumId w:val="9"/>
  </w:num>
  <w:num w:numId="7">
    <w:abstractNumId w:val="2"/>
  </w:num>
  <w:num w:numId="8">
    <w:abstractNumId w:val="4"/>
  </w:num>
  <w:num w:numId="9">
    <w:abstractNumId w:val="8"/>
  </w:num>
  <w:num w:numId="10">
    <w:abstractNumId w:val="7"/>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annes Riegger">
    <w15:presenceInfo w15:providerId="None" w15:userId="Johannes Riegger"/>
  </w15:person>
  <w15:person w15:author="Johannes R">
    <w15:presenceInfo w15:providerId="Windows Live" w15:userId="c5175ba6237c89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trackRevisions/>
  <w:doNotTrackMoves/>
  <w:defaultTabStop w:val="720"/>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4213"/>
    <w:rsid w:val="000019BE"/>
    <w:rsid w:val="00005827"/>
    <w:rsid w:val="0001380D"/>
    <w:rsid w:val="00020467"/>
    <w:rsid w:val="00021EA6"/>
    <w:rsid w:val="00023C54"/>
    <w:rsid w:val="00033C31"/>
    <w:rsid w:val="00045FEA"/>
    <w:rsid w:val="00055CDA"/>
    <w:rsid w:val="00056485"/>
    <w:rsid w:val="0005690A"/>
    <w:rsid w:val="00056EA0"/>
    <w:rsid w:val="00064534"/>
    <w:rsid w:val="00064A96"/>
    <w:rsid w:val="0006533E"/>
    <w:rsid w:val="00071602"/>
    <w:rsid w:val="00074AE2"/>
    <w:rsid w:val="00075F28"/>
    <w:rsid w:val="00091767"/>
    <w:rsid w:val="00094ED9"/>
    <w:rsid w:val="0009538D"/>
    <w:rsid w:val="00095E36"/>
    <w:rsid w:val="00097D7A"/>
    <w:rsid w:val="000A1B66"/>
    <w:rsid w:val="000A7517"/>
    <w:rsid w:val="000A7B49"/>
    <w:rsid w:val="000C0ED7"/>
    <w:rsid w:val="000C2130"/>
    <w:rsid w:val="000C31CA"/>
    <w:rsid w:val="000C3A9F"/>
    <w:rsid w:val="000C4184"/>
    <w:rsid w:val="000C4909"/>
    <w:rsid w:val="000D35E7"/>
    <w:rsid w:val="000D5485"/>
    <w:rsid w:val="000D6DC8"/>
    <w:rsid w:val="000E13E2"/>
    <w:rsid w:val="000E16F7"/>
    <w:rsid w:val="000E1B6F"/>
    <w:rsid w:val="000E1E04"/>
    <w:rsid w:val="000E5B9D"/>
    <w:rsid w:val="000E6E6C"/>
    <w:rsid w:val="000F1E5C"/>
    <w:rsid w:val="000F5488"/>
    <w:rsid w:val="000F5FA4"/>
    <w:rsid w:val="00126B6F"/>
    <w:rsid w:val="001328E1"/>
    <w:rsid w:val="00135D84"/>
    <w:rsid w:val="0013773E"/>
    <w:rsid w:val="0014359C"/>
    <w:rsid w:val="001479DE"/>
    <w:rsid w:val="0015057B"/>
    <w:rsid w:val="00150A69"/>
    <w:rsid w:val="0016463A"/>
    <w:rsid w:val="00166208"/>
    <w:rsid w:val="00166FBF"/>
    <w:rsid w:val="0016768E"/>
    <w:rsid w:val="001729BA"/>
    <w:rsid w:val="001764C0"/>
    <w:rsid w:val="00176ED4"/>
    <w:rsid w:val="00177ACA"/>
    <w:rsid w:val="00181ECC"/>
    <w:rsid w:val="00185BF5"/>
    <w:rsid w:val="00195573"/>
    <w:rsid w:val="001A2DB2"/>
    <w:rsid w:val="001B03B8"/>
    <w:rsid w:val="001B0CD3"/>
    <w:rsid w:val="001B2C85"/>
    <w:rsid w:val="001B67BB"/>
    <w:rsid w:val="001B7749"/>
    <w:rsid w:val="001C4FFB"/>
    <w:rsid w:val="001C5EB9"/>
    <w:rsid w:val="001D244F"/>
    <w:rsid w:val="001D357A"/>
    <w:rsid w:val="001E07B2"/>
    <w:rsid w:val="001E69F3"/>
    <w:rsid w:val="001E76F5"/>
    <w:rsid w:val="001F010A"/>
    <w:rsid w:val="001F427C"/>
    <w:rsid w:val="001F4573"/>
    <w:rsid w:val="00200873"/>
    <w:rsid w:val="00202FED"/>
    <w:rsid w:val="00203F92"/>
    <w:rsid w:val="002055A6"/>
    <w:rsid w:val="0021361F"/>
    <w:rsid w:val="00222094"/>
    <w:rsid w:val="00222938"/>
    <w:rsid w:val="0023391C"/>
    <w:rsid w:val="00233A3F"/>
    <w:rsid w:val="0023723D"/>
    <w:rsid w:val="00240AE0"/>
    <w:rsid w:val="00260364"/>
    <w:rsid w:val="00264615"/>
    <w:rsid w:val="00271C00"/>
    <w:rsid w:val="00272987"/>
    <w:rsid w:val="00274C1C"/>
    <w:rsid w:val="0027735E"/>
    <w:rsid w:val="002906CE"/>
    <w:rsid w:val="00293569"/>
    <w:rsid w:val="00294F0C"/>
    <w:rsid w:val="002A2DBC"/>
    <w:rsid w:val="002B1522"/>
    <w:rsid w:val="002B3CA7"/>
    <w:rsid w:val="002B4767"/>
    <w:rsid w:val="002C068E"/>
    <w:rsid w:val="002C2E07"/>
    <w:rsid w:val="002C3091"/>
    <w:rsid w:val="002C66F7"/>
    <w:rsid w:val="002C7C2C"/>
    <w:rsid w:val="002E0AFC"/>
    <w:rsid w:val="002E2DBF"/>
    <w:rsid w:val="002E668A"/>
    <w:rsid w:val="002F7F9C"/>
    <w:rsid w:val="00300B9E"/>
    <w:rsid w:val="003023B5"/>
    <w:rsid w:val="003043C3"/>
    <w:rsid w:val="00310286"/>
    <w:rsid w:val="003118C8"/>
    <w:rsid w:val="003144F1"/>
    <w:rsid w:val="0031606D"/>
    <w:rsid w:val="0032606D"/>
    <w:rsid w:val="00327133"/>
    <w:rsid w:val="00331435"/>
    <w:rsid w:val="00332C0D"/>
    <w:rsid w:val="00337A61"/>
    <w:rsid w:val="00351FF7"/>
    <w:rsid w:val="00354989"/>
    <w:rsid w:val="0036118D"/>
    <w:rsid w:val="00366C2A"/>
    <w:rsid w:val="00366EB5"/>
    <w:rsid w:val="0036756D"/>
    <w:rsid w:val="003756C8"/>
    <w:rsid w:val="00377827"/>
    <w:rsid w:val="00377F88"/>
    <w:rsid w:val="00381DB0"/>
    <w:rsid w:val="003863F6"/>
    <w:rsid w:val="003902C9"/>
    <w:rsid w:val="0039333C"/>
    <w:rsid w:val="00395C93"/>
    <w:rsid w:val="003A1920"/>
    <w:rsid w:val="003A4FB4"/>
    <w:rsid w:val="003B2D1C"/>
    <w:rsid w:val="003B2F8F"/>
    <w:rsid w:val="003C272E"/>
    <w:rsid w:val="003C5BFF"/>
    <w:rsid w:val="003C7491"/>
    <w:rsid w:val="003D45E8"/>
    <w:rsid w:val="003D509F"/>
    <w:rsid w:val="003D5288"/>
    <w:rsid w:val="003D63CA"/>
    <w:rsid w:val="003D773C"/>
    <w:rsid w:val="003E11F6"/>
    <w:rsid w:val="003E383F"/>
    <w:rsid w:val="003E675F"/>
    <w:rsid w:val="003E6917"/>
    <w:rsid w:val="003E7455"/>
    <w:rsid w:val="003F55EB"/>
    <w:rsid w:val="003F5675"/>
    <w:rsid w:val="003F7943"/>
    <w:rsid w:val="00402508"/>
    <w:rsid w:val="00404A97"/>
    <w:rsid w:val="0040622F"/>
    <w:rsid w:val="00407EAE"/>
    <w:rsid w:val="004178BF"/>
    <w:rsid w:val="004203C8"/>
    <w:rsid w:val="004209C8"/>
    <w:rsid w:val="004248E4"/>
    <w:rsid w:val="00425471"/>
    <w:rsid w:val="00426A71"/>
    <w:rsid w:val="0043209B"/>
    <w:rsid w:val="00435EAC"/>
    <w:rsid w:val="00443A66"/>
    <w:rsid w:val="00444C10"/>
    <w:rsid w:val="00450A10"/>
    <w:rsid w:val="00450DB9"/>
    <w:rsid w:val="004524B9"/>
    <w:rsid w:val="004564A1"/>
    <w:rsid w:val="00460ACA"/>
    <w:rsid w:val="00461B04"/>
    <w:rsid w:val="00463568"/>
    <w:rsid w:val="00463B21"/>
    <w:rsid w:val="00472B69"/>
    <w:rsid w:val="00472C0C"/>
    <w:rsid w:val="004772B4"/>
    <w:rsid w:val="00484145"/>
    <w:rsid w:val="0049125C"/>
    <w:rsid w:val="004A0982"/>
    <w:rsid w:val="004A74AB"/>
    <w:rsid w:val="004B150F"/>
    <w:rsid w:val="004D0F1A"/>
    <w:rsid w:val="004D7401"/>
    <w:rsid w:val="004E003C"/>
    <w:rsid w:val="004E1AE2"/>
    <w:rsid w:val="004E7BAB"/>
    <w:rsid w:val="00503F3B"/>
    <w:rsid w:val="00504631"/>
    <w:rsid w:val="00516C5F"/>
    <w:rsid w:val="00516D51"/>
    <w:rsid w:val="00517B89"/>
    <w:rsid w:val="00525ADC"/>
    <w:rsid w:val="00526117"/>
    <w:rsid w:val="00526D97"/>
    <w:rsid w:val="00533F7B"/>
    <w:rsid w:val="0054137D"/>
    <w:rsid w:val="00541D2D"/>
    <w:rsid w:val="00544A0E"/>
    <w:rsid w:val="00550737"/>
    <w:rsid w:val="0055217B"/>
    <w:rsid w:val="00560611"/>
    <w:rsid w:val="00564213"/>
    <w:rsid w:val="00571BC5"/>
    <w:rsid w:val="00572A5B"/>
    <w:rsid w:val="00574FF0"/>
    <w:rsid w:val="0057540C"/>
    <w:rsid w:val="00591C12"/>
    <w:rsid w:val="005A00D2"/>
    <w:rsid w:val="005A4F32"/>
    <w:rsid w:val="005A6DE6"/>
    <w:rsid w:val="005B377F"/>
    <w:rsid w:val="005C1BA7"/>
    <w:rsid w:val="005C4B47"/>
    <w:rsid w:val="005D1FB7"/>
    <w:rsid w:val="005D6CE8"/>
    <w:rsid w:val="005E3EBF"/>
    <w:rsid w:val="005E4E11"/>
    <w:rsid w:val="00603198"/>
    <w:rsid w:val="00603EF2"/>
    <w:rsid w:val="00603F6B"/>
    <w:rsid w:val="006166BC"/>
    <w:rsid w:val="00621C70"/>
    <w:rsid w:val="006266F4"/>
    <w:rsid w:val="006326D7"/>
    <w:rsid w:val="00642831"/>
    <w:rsid w:val="006441AE"/>
    <w:rsid w:val="00644823"/>
    <w:rsid w:val="00644AF1"/>
    <w:rsid w:val="00646BDC"/>
    <w:rsid w:val="0065040F"/>
    <w:rsid w:val="00654F46"/>
    <w:rsid w:val="00655F69"/>
    <w:rsid w:val="00657E9A"/>
    <w:rsid w:val="006649D1"/>
    <w:rsid w:val="0067012D"/>
    <w:rsid w:val="00670F05"/>
    <w:rsid w:val="006733A8"/>
    <w:rsid w:val="00686FA9"/>
    <w:rsid w:val="006874B1"/>
    <w:rsid w:val="00690347"/>
    <w:rsid w:val="006917AC"/>
    <w:rsid w:val="00693DC6"/>
    <w:rsid w:val="0069567A"/>
    <w:rsid w:val="006A0D81"/>
    <w:rsid w:val="006A5A72"/>
    <w:rsid w:val="006B329B"/>
    <w:rsid w:val="006B4F9A"/>
    <w:rsid w:val="006B6BF8"/>
    <w:rsid w:val="006B7083"/>
    <w:rsid w:val="006C0C5B"/>
    <w:rsid w:val="006C15CB"/>
    <w:rsid w:val="006D0C96"/>
    <w:rsid w:val="006D6BB7"/>
    <w:rsid w:val="006E0888"/>
    <w:rsid w:val="006E2357"/>
    <w:rsid w:val="006E4C0D"/>
    <w:rsid w:val="006E5377"/>
    <w:rsid w:val="006E6A8F"/>
    <w:rsid w:val="006F4F73"/>
    <w:rsid w:val="006F5B11"/>
    <w:rsid w:val="00701C43"/>
    <w:rsid w:val="0070537F"/>
    <w:rsid w:val="00707341"/>
    <w:rsid w:val="00715B2A"/>
    <w:rsid w:val="0072089D"/>
    <w:rsid w:val="007247CE"/>
    <w:rsid w:val="007316DD"/>
    <w:rsid w:val="00731A01"/>
    <w:rsid w:val="00732A2F"/>
    <w:rsid w:val="00735225"/>
    <w:rsid w:val="007353B9"/>
    <w:rsid w:val="00746A43"/>
    <w:rsid w:val="00746D1E"/>
    <w:rsid w:val="00751A44"/>
    <w:rsid w:val="00752822"/>
    <w:rsid w:val="00762463"/>
    <w:rsid w:val="00771AA8"/>
    <w:rsid w:val="00774BF8"/>
    <w:rsid w:val="00780D87"/>
    <w:rsid w:val="007821B1"/>
    <w:rsid w:val="00782A17"/>
    <w:rsid w:val="00783CBF"/>
    <w:rsid w:val="00790DCC"/>
    <w:rsid w:val="00791848"/>
    <w:rsid w:val="00795B54"/>
    <w:rsid w:val="00796A7F"/>
    <w:rsid w:val="007A0181"/>
    <w:rsid w:val="007A2359"/>
    <w:rsid w:val="007A36D1"/>
    <w:rsid w:val="007A56CE"/>
    <w:rsid w:val="007B3370"/>
    <w:rsid w:val="007B6B46"/>
    <w:rsid w:val="007B71C0"/>
    <w:rsid w:val="007C737C"/>
    <w:rsid w:val="007C799F"/>
    <w:rsid w:val="007D417D"/>
    <w:rsid w:val="007D57A1"/>
    <w:rsid w:val="007D6CCD"/>
    <w:rsid w:val="007E3431"/>
    <w:rsid w:val="007E61AB"/>
    <w:rsid w:val="007E6AB3"/>
    <w:rsid w:val="007E6BDE"/>
    <w:rsid w:val="007F0D86"/>
    <w:rsid w:val="00812691"/>
    <w:rsid w:val="00815D53"/>
    <w:rsid w:val="00817807"/>
    <w:rsid w:val="00820471"/>
    <w:rsid w:val="00822985"/>
    <w:rsid w:val="00823BDC"/>
    <w:rsid w:val="00824EF5"/>
    <w:rsid w:val="0082744C"/>
    <w:rsid w:val="00830C70"/>
    <w:rsid w:val="00855006"/>
    <w:rsid w:val="008776F5"/>
    <w:rsid w:val="0088144C"/>
    <w:rsid w:val="00890227"/>
    <w:rsid w:val="008918D3"/>
    <w:rsid w:val="00893630"/>
    <w:rsid w:val="008A0AD3"/>
    <w:rsid w:val="008A1595"/>
    <w:rsid w:val="008A2F59"/>
    <w:rsid w:val="008A2FF9"/>
    <w:rsid w:val="008A4C36"/>
    <w:rsid w:val="008A67D1"/>
    <w:rsid w:val="008A6F67"/>
    <w:rsid w:val="008B04E4"/>
    <w:rsid w:val="008B1F0B"/>
    <w:rsid w:val="008B53BA"/>
    <w:rsid w:val="008B62E8"/>
    <w:rsid w:val="008B719F"/>
    <w:rsid w:val="008B7851"/>
    <w:rsid w:val="008B7D46"/>
    <w:rsid w:val="008D1A76"/>
    <w:rsid w:val="008D7792"/>
    <w:rsid w:val="008E16B4"/>
    <w:rsid w:val="008E213F"/>
    <w:rsid w:val="008E2967"/>
    <w:rsid w:val="008E3110"/>
    <w:rsid w:val="008F458F"/>
    <w:rsid w:val="00904440"/>
    <w:rsid w:val="009128B7"/>
    <w:rsid w:val="009150E4"/>
    <w:rsid w:val="0091791F"/>
    <w:rsid w:val="009232E6"/>
    <w:rsid w:val="00925293"/>
    <w:rsid w:val="009275F2"/>
    <w:rsid w:val="0093087B"/>
    <w:rsid w:val="009309F2"/>
    <w:rsid w:val="00932F15"/>
    <w:rsid w:val="0093711D"/>
    <w:rsid w:val="00943440"/>
    <w:rsid w:val="00943C95"/>
    <w:rsid w:val="00944E37"/>
    <w:rsid w:val="009467CB"/>
    <w:rsid w:val="009528DF"/>
    <w:rsid w:val="00955D22"/>
    <w:rsid w:val="009568C0"/>
    <w:rsid w:val="00967AFE"/>
    <w:rsid w:val="00981A43"/>
    <w:rsid w:val="00981A6F"/>
    <w:rsid w:val="00983DF2"/>
    <w:rsid w:val="00991D31"/>
    <w:rsid w:val="009931BB"/>
    <w:rsid w:val="009A0EDE"/>
    <w:rsid w:val="009A287D"/>
    <w:rsid w:val="009A5EBA"/>
    <w:rsid w:val="009A71FF"/>
    <w:rsid w:val="009B2168"/>
    <w:rsid w:val="009B50A0"/>
    <w:rsid w:val="009B646F"/>
    <w:rsid w:val="009C0A5E"/>
    <w:rsid w:val="009C2DD6"/>
    <w:rsid w:val="009C2E28"/>
    <w:rsid w:val="009C5FF0"/>
    <w:rsid w:val="009C655A"/>
    <w:rsid w:val="009D0EF6"/>
    <w:rsid w:val="009D2283"/>
    <w:rsid w:val="009D271C"/>
    <w:rsid w:val="009D38E2"/>
    <w:rsid w:val="009E3C7E"/>
    <w:rsid w:val="009E49AD"/>
    <w:rsid w:val="009F2C0A"/>
    <w:rsid w:val="00A05760"/>
    <w:rsid w:val="00A130DB"/>
    <w:rsid w:val="00A17B3C"/>
    <w:rsid w:val="00A213C8"/>
    <w:rsid w:val="00A276DB"/>
    <w:rsid w:val="00A3128D"/>
    <w:rsid w:val="00A33037"/>
    <w:rsid w:val="00A33DE6"/>
    <w:rsid w:val="00A35498"/>
    <w:rsid w:val="00A408CC"/>
    <w:rsid w:val="00A47D77"/>
    <w:rsid w:val="00A51667"/>
    <w:rsid w:val="00A52872"/>
    <w:rsid w:val="00A605CF"/>
    <w:rsid w:val="00A62E7C"/>
    <w:rsid w:val="00A6306A"/>
    <w:rsid w:val="00A81796"/>
    <w:rsid w:val="00A868B1"/>
    <w:rsid w:val="00A90AFD"/>
    <w:rsid w:val="00A91C39"/>
    <w:rsid w:val="00A92C63"/>
    <w:rsid w:val="00A93D96"/>
    <w:rsid w:val="00AA07A8"/>
    <w:rsid w:val="00AA49B6"/>
    <w:rsid w:val="00AB30DE"/>
    <w:rsid w:val="00AB5DEB"/>
    <w:rsid w:val="00AC1544"/>
    <w:rsid w:val="00AC4BEA"/>
    <w:rsid w:val="00AC6BB4"/>
    <w:rsid w:val="00AD0105"/>
    <w:rsid w:val="00AD0CEC"/>
    <w:rsid w:val="00AD1E44"/>
    <w:rsid w:val="00AD2B93"/>
    <w:rsid w:val="00AD3361"/>
    <w:rsid w:val="00AD479D"/>
    <w:rsid w:val="00AD54DF"/>
    <w:rsid w:val="00AD5FBA"/>
    <w:rsid w:val="00AE1C0C"/>
    <w:rsid w:val="00AE4157"/>
    <w:rsid w:val="00AE5AFE"/>
    <w:rsid w:val="00AF35AA"/>
    <w:rsid w:val="00AF5144"/>
    <w:rsid w:val="00B024A3"/>
    <w:rsid w:val="00B065DB"/>
    <w:rsid w:val="00B12E37"/>
    <w:rsid w:val="00B13481"/>
    <w:rsid w:val="00B21571"/>
    <w:rsid w:val="00B320C4"/>
    <w:rsid w:val="00B37EF6"/>
    <w:rsid w:val="00B37FFA"/>
    <w:rsid w:val="00B4015F"/>
    <w:rsid w:val="00B4322F"/>
    <w:rsid w:val="00B442FD"/>
    <w:rsid w:val="00B452F7"/>
    <w:rsid w:val="00B5417D"/>
    <w:rsid w:val="00B541B3"/>
    <w:rsid w:val="00B5642A"/>
    <w:rsid w:val="00B5719D"/>
    <w:rsid w:val="00B60F54"/>
    <w:rsid w:val="00B63673"/>
    <w:rsid w:val="00B63EDE"/>
    <w:rsid w:val="00B64F8C"/>
    <w:rsid w:val="00B6516F"/>
    <w:rsid w:val="00B75342"/>
    <w:rsid w:val="00B769F6"/>
    <w:rsid w:val="00B80826"/>
    <w:rsid w:val="00B84640"/>
    <w:rsid w:val="00B847A5"/>
    <w:rsid w:val="00B86130"/>
    <w:rsid w:val="00B879FB"/>
    <w:rsid w:val="00B91EB1"/>
    <w:rsid w:val="00B92B85"/>
    <w:rsid w:val="00B94A58"/>
    <w:rsid w:val="00BA2E38"/>
    <w:rsid w:val="00BA3963"/>
    <w:rsid w:val="00BA617D"/>
    <w:rsid w:val="00BA669A"/>
    <w:rsid w:val="00BA6F5C"/>
    <w:rsid w:val="00BA7766"/>
    <w:rsid w:val="00BB317C"/>
    <w:rsid w:val="00BC2213"/>
    <w:rsid w:val="00BD0523"/>
    <w:rsid w:val="00BD0F08"/>
    <w:rsid w:val="00BD112C"/>
    <w:rsid w:val="00BD5006"/>
    <w:rsid w:val="00BD6A7A"/>
    <w:rsid w:val="00BE65FA"/>
    <w:rsid w:val="00BF01B4"/>
    <w:rsid w:val="00BF2CBA"/>
    <w:rsid w:val="00C0386D"/>
    <w:rsid w:val="00C05DDA"/>
    <w:rsid w:val="00C05F7B"/>
    <w:rsid w:val="00C07B4A"/>
    <w:rsid w:val="00C15834"/>
    <w:rsid w:val="00C1589F"/>
    <w:rsid w:val="00C16253"/>
    <w:rsid w:val="00C23812"/>
    <w:rsid w:val="00C26311"/>
    <w:rsid w:val="00C35812"/>
    <w:rsid w:val="00C4157D"/>
    <w:rsid w:val="00C42B26"/>
    <w:rsid w:val="00C431D4"/>
    <w:rsid w:val="00C4502C"/>
    <w:rsid w:val="00C547A8"/>
    <w:rsid w:val="00C56E7F"/>
    <w:rsid w:val="00C60B9B"/>
    <w:rsid w:val="00C61FC8"/>
    <w:rsid w:val="00C64740"/>
    <w:rsid w:val="00C66F21"/>
    <w:rsid w:val="00C7165B"/>
    <w:rsid w:val="00C76B35"/>
    <w:rsid w:val="00C80955"/>
    <w:rsid w:val="00C80D34"/>
    <w:rsid w:val="00C8132C"/>
    <w:rsid w:val="00C82F79"/>
    <w:rsid w:val="00C83EE9"/>
    <w:rsid w:val="00C92697"/>
    <w:rsid w:val="00CB121C"/>
    <w:rsid w:val="00CB7A47"/>
    <w:rsid w:val="00CC1F47"/>
    <w:rsid w:val="00CC24FB"/>
    <w:rsid w:val="00CC2CEE"/>
    <w:rsid w:val="00CC51D0"/>
    <w:rsid w:val="00CD0DDF"/>
    <w:rsid w:val="00CD1237"/>
    <w:rsid w:val="00CD2B07"/>
    <w:rsid w:val="00CE14C6"/>
    <w:rsid w:val="00CE1B51"/>
    <w:rsid w:val="00CE3F04"/>
    <w:rsid w:val="00CF759E"/>
    <w:rsid w:val="00D010F9"/>
    <w:rsid w:val="00D01641"/>
    <w:rsid w:val="00D0171B"/>
    <w:rsid w:val="00D04B10"/>
    <w:rsid w:val="00D157F9"/>
    <w:rsid w:val="00D15C46"/>
    <w:rsid w:val="00D16E8C"/>
    <w:rsid w:val="00D1742C"/>
    <w:rsid w:val="00D20646"/>
    <w:rsid w:val="00D20814"/>
    <w:rsid w:val="00D239D8"/>
    <w:rsid w:val="00D26EC6"/>
    <w:rsid w:val="00D35A88"/>
    <w:rsid w:val="00D3651D"/>
    <w:rsid w:val="00D37CDF"/>
    <w:rsid w:val="00D40CE0"/>
    <w:rsid w:val="00D434D4"/>
    <w:rsid w:val="00D51723"/>
    <w:rsid w:val="00D53CE8"/>
    <w:rsid w:val="00D61F2F"/>
    <w:rsid w:val="00D705AE"/>
    <w:rsid w:val="00D82D47"/>
    <w:rsid w:val="00D85802"/>
    <w:rsid w:val="00D85834"/>
    <w:rsid w:val="00D933BB"/>
    <w:rsid w:val="00D93E55"/>
    <w:rsid w:val="00DA705A"/>
    <w:rsid w:val="00DB093A"/>
    <w:rsid w:val="00DB1D44"/>
    <w:rsid w:val="00DB4E53"/>
    <w:rsid w:val="00DC285E"/>
    <w:rsid w:val="00DD35EC"/>
    <w:rsid w:val="00DD59CF"/>
    <w:rsid w:val="00DD743E"/>
    <w:rsid w:val="00DF494A"/>
    <w:rsid w:val="00E00339"/>
    <w:rsid w:val="00E0409F"/>
    <w:rsid w:val="00E04338"/>
    <w:rsid w:val="00E074D2"/>
    <w:rsid w:val="00E10642"/>
    <w:rsid w:val="00E11B03"/>
    <w:rsid w:val="00E11FDD"/>
    <w:rsid w:val="00E1215E"/>
    <w:rsid w:val="00E142A8"/>
    <w:rsid w:val="00E15368"/>
    <w:rsid w:val="00E167AF"/>
    <w:rsid w:val="00E16A21"/>
    <w:rsid w:val="00E2015F"/>
    <w:rsid w:val="00E21E7D"/>
    <w:rsid w:val="00E3425C"/>
    <w:rsid w:val="00E36DC1"/>
    <w:rsid w:val="00E50BAC"/>
    <w:rsid w:val="00E62FA8"/>
    <w:rsid w:val="00E64CEB"/>
    <w:rsid w:val="00E677EC"/>
    <w:rsid w:val="00E67A79"/>
    <w:rsid w:val="00E71509"/>
    <w:rsid w:val="00E74705"/>
    <w:rsid w:val="00E75A60"/>
    <w:rsid w:val="00E804BF"/>
    <w:rsid w:val="00E81287"/>
    <w:rsid w:val="00E85B76"/>
    <w:rsid w:val="00E91F5C"/>
    <w:rsid w:val="00E92D28"/>
    <w:rsid w:val="00E96C7F"/>
    <w:rsid w:val="00EA0CD7"/>
    <w:rsid w:val="00EB7E56"/>
    <w:rsid w:val="00ED6B96"/>
    <w:rsid w:val="00ED72FE"/>
    <w:rsid w:val="00ED7C1A"/>
    <w:rsid w:val="00EE1FC9"/>
    <w:rsid w:val="00EE58C0"/>
    <w:rsid w:val="00EF40FF"/>
    <w:rsid w:val="00EF5B05"/>
    <w:rsid w:val="00F01C90"/>
    <w:rsid w:val="00F07B7A"/>
    <w:rsid w:val="00F125F8"/>
    <w:rsid w:val="00F20337"/>
    <w:rsid w:val="00F21404"/>
    <w:rsid w:val="00F23B0F"/>
    <w:rsid w:val="00F23D02"/>
    <w:rsid w:val="00F34951"/>
    <w:rsid w:val="00F35903"/>
    <w:rsid w:val="00F5258E"/>
    <w:rsid w:val="00F54276"/>
    <w:rsid w:val="00F55CD9"/>
    <w:rsid w:val="00F56F03"/>
    <w:rsid w:val="00F62575"/>
    <w:rsid w:val="00F6484E"/>
    <w:rsid w:val="00F65FA3"/>
    <w:rsid w:val="00F66E08"/>
    <w:rsid w:val="00F721D6"/>
    <w:rsid w:val="00F84F8F"/>
    <w:rsid w:val="00F87F72"/>
    <w:rsid w:val="00F905B0"/>
    <w:rsid w:val="00F95C37"/>
    <w:rsid w:val="00F96418"/>
    <w:rsid w:val="00FA3260"/>
    <w:rsid w:val="00FB46AA"/>
    <w:rsid w:val="00FB6EE1"/>
    <w:rsid w:val="00FC1123"/>
    <w:rsid w:val="00FC143F"/>
    <w:rsid w:val="00FD46B8"/>
    <w:rsid w:val="00FD730B"/>
    <w:rsid w:val="00FE08B6"/>
    <w:rsid w:val="00FE52F5"/>
    <w:rsid w:val="00FE5340"/>
    <w:rsid w:val="00FF30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02CB7B49"/>
  <w15:docId w15:val="{4F46F50C-B08D-48A6-A4DC-F3F4AC04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CE0"/>
    <w:pPr>
      <w:spacing w:line="360" w:lineRule="auto"/>
      <w:jc w:val="both"/>
    </w:pPr>
    <w:rPr>
      <w:rFonts w:ascii="Times New Roman" w:hAnsi="Times New Roman"/>
      <w:szCs w:val="24"/>
      <w:lang w:val="en-GB"/>
    </w:rPr>
  </w:style>
  <w:style w:type="paragraph" w:styleId="Heading1">
    <w:name w:val="heading 1"/>
    <w:basedOn w:val="Normal"/>
    <w:next w:val="Normal"/>
    <w:link w:val="Heading1Char"/>
    <w:uiPriority w:val="99"/>
    <w:qFormat/>
    <w:rsid w:val="00075F28"/>
    <w:pPr>
      <w:keepNext/>
      <w:spacing w:before="480" w:after="240" w:line="240" w:lineRule="auto"/>
      <w:outlineLvl w:val="0"/>
    </w:pPr>
    <w:rPr>
      <w:b/>
      <w:color w:val="000000"/>
      <w:kern w:val="32"/>
      <w:sz w:val="32"/>
      <w:szCs w:val="20"/>
      <w:lang w:val="de-DE"/>
    </w:rPr>
  </w:style>
  <w:style w:type="paragraph" w:styleId="Heading2">
    <w:name w:val="heading 2"/>
    <w:basedOn w:val="Normal"/>
    <w:next w:val="Normal"/>
    <w:link w:val="Heading2Char"/>
    <w:uiPriority w:val="99"/>
    <w:qFormat/>
    <w:rsid w:val="00E00339"/>
    <w:pPr>
      <w:keepNext/>
      <w:spacing w:before="240" w:after="240" w:line="240" w:lineRule="auto"/>
      <w:outlineLvl w:val="1"/>
    </w:pPr>
    <w:rPr>
      <w:b/>
      <w:sz w:val="28"/>
      <w:szCs w:val="20"/>
      <w:lang w:val="de-DE"/>
    </w:rPr>
  </w:style>
  <w:style w:type="paragraph" w:styleId="Heading3">
    <w:name w:val="heading 3"/>
    <w:basedOn w:val="Normal"/>
    <w:next w:val="Normal"/>
    <w:link w:val="Heading3Char"/>
    <w:uiPriority w:val="99"/>
    <w:qFormat/>
    <w:rsid w:val="005A4F32"/>
    <w:pPr>
      <w:keepNext/>
      <w:spacing w:before="240" w:after="240" w:line="240" w:lineRule="auto"/>
      <w:outlineLvl w:val="2"/>
    </w:pPr>
    <w:rPr>
      <w:b/>
      <w:sz w:val="26"/>
      <w:szCs w:val="20"/>
      <w:lang w:val="de-DE"/>
    </w:rPr>
  </w:style>
  <w:style w:type="paragraph" w:styleId="Heading4">
    <w:name w:val="heading 4"/>
    <w:basedOn w:val="Normal"/>
    <w:next w:val="Normal"/>
    <w:link w:val="Heading4Char"/>
    <w:uiPriority w:val="99"/>
    <w:qFormat/>
    <w:rsid w:val="00ED6B96"/>
    <w:pPr>
      <w:keepNext/>
      <w:outlineLvl w:val="3"/>
    </w:pPr>
    <w:rPr>
      <w:rFonts w:ascii="Verdana" w:hAnsi="Verdana"/>
      <w:b/>
      <w:sz w:val="28"/>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75F28"/>
    <w:rPr>
      <w:rFonts w:ascii="Times New Roman" w:hAnsi="Times New Roman"/>
      <w:b/>
      <w:color w:val="000000"/>
      <w:kern w:val="32"/>
      <w:sz w:val="32"/>
      <w:lang w:eastAsia="de-DE"/>
    </w:rPr>
  </w:style>
  <w:style w:type="character" w:customStyle="1" w:styleId="Heading2Char">
    <w:name w:val="Heading 2 Char"/>
    <w:link w:val="Heading2"/>
    <w:uiPriority w:val="99"/>
    <w:locked/>
    <w:rsid w:val="00E00339"/>
    <w:rPr>
      <w:rFonts w:ascii="Times New Roman" w:hAnsi="Times New Roman"/>
      <w:b/>
      <w:sz w:val="28"/>
      <w:lang w:eastAsia="de-DE"/>
    </w:rPr>
  </w:style>
  <w:style w:type="character" w:customStyle="1" w:styleId="Heading3Char">
    <w:name w:val="Heading 3 Char"/>
    <w:link w:val="Heading3"/>
    <w:uiPriority w:val="99"/>
    <w:locked/>
    <w:rsid w:val="005A4F32"/>
    <w:rPr>
      <w:rFonts w:ascii="Times New Roman" w:hAnsi="Times New Roman"/>
      <w:b/>
      <w:sz w:val="26"/>
      <w:lang w:eastAsia="de-DE"/>
    </w:rPr>
  </w:style>
  <w:style w:type="character" w:customStyle="1" w:styleId="Heading4Char">
    <w:name w:val="Heading 4 Char"/>
    <w:link w:val="Heading4"/>
    <w:uiPriority w:val="99"/>
    <w:locked/>
    <w:rsid w:val="00796A7F"/>
    <w:rPr>
      <w:rFonts w:ascii="Verdana" w:hAnsi="Verdana"/>
      <w:b/>
      <w:sz w:val="28"/>
      <w:lang w:eastAsia="de-DE"/>
    </w:rPr>
  </w:style>
  <w:style w:type="paragraph" w:customStyle="1" w:styleId="Betreff">
    <w:name w:val="Betreff"/>
    <w:basedOn w:val="Normal"/>
    <w:next w:val="Normal"/>
    <w:uiPriority w:val="99"/>
    <w:rsid w:val="00ED6B96"/>
    <w:rPr>
      <w:b/>
    </w:rPr>
  </w:style>
  <w:style w:type="paragraph" w:customStyle="1" w:styleId="Bullets">
    <w:name w:val="Bullets"/>
    <w:basedOn w:val="Normal"/>
    <w:link w:val="BulletsChar"/>
    <w:uiPriority w:val="99"/>
    <w:rsid w:val="00ED6B96"/>
    <w:pPr>
      <w:numPr>
        <w:numId w:val="2"/>
      </w:numPr>
    </w:pPr>
    <w:rPr>
      <w:rFonts w:ascii="Verdana" w:hAnsi="Verdana"/>
      <w:sz w:val="24"/>
      <w:szCs w:val="20"/>
      <w:lang w:val="de-DE"/>
    </w:rPr>
  </w:style>
  <w:style w:type="character" w:customStyle="1" w:styleId="BulletsChar">
    <w:name w:val="Bullets Char"/>
    <w:link w:val="Bullets"/>
    <w:uiPriority w:val="99"/>
    <w:locked/>
    <w:rsid w:val="00ED6B96"/>
    <w:rPr>
      <w:rFonts w:ascii="Verdana" w:hAnsi="Verdana"/>
      <w:sz w:val="24"/>
      <w:lang w:eastAsia="de-DE"/>
    </w:rPr>
  </w:style>
  <w:style w:type="table" w:customStyle="1" w:styleId="Copernicus">
    <w:name w:val="Copernicus"/>
    <w:uiPriority w:val="99"/>
    <w:rsid w:val="00ED6B96"/>
    <w:rPr>
      <w:rFonts w:ascii="Verdana" w:hAnsi="Verdana"/>
      <w:sz w:val="19"/>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paragraph" w:styleId="Header">
    <w:name w:val="header"/>
    <w:basedOn w:val="Normal"/>
    <w:link w:val="HeaderChar"/>
    <w:uiPriority w:val="99"/>
    <w:rsid w:val="00ED6B96"/>
    <w:pPr>
      <w:tabs>
        <w:tab w:val="center" w:pos="4536"/>
        <w:tab w:val="right" w:pos="9072"/>
      </w:tabs>
    </w:pPr>
    <w:rPr>
      <w:rFonts w:ascii="Verdana" w:hAnsi="Verdana"/>
      <w:sz w:val="24"/>
      <w:szCs w:val="20"/>
      <w:lang w:val="de-DE"/>
    </w:rPr>
  </w:style>
  <w:style w:type="character" w:customStyle="1" w:styleId="HeaderChar">
    <w:name w:val="Header Char"/>
    <w:link w:val="Header"/>
    <w:uiPriority w:val="99"/>
    <w:locked/>
    <w:rsid w:val="00ED6B96"/>
    <w:rPr>
      <w:rFonts w:ascii="Verdana" w:hAnsi="Verdana"/>
      <w:sz w:val="24"/>
      <w:lang w:eastAsia="de-DE"/>
    </w:rPr>
  </w:style>
  <w:style w:type="character" w:styleId="Hyperlink">
    <w:name w:val="Hyperlink"/>
    <w:uiPriority w:val="99"/>
    <w:rsid w:val="00ED6B96"/>
    <w:rPr>
      <w:rFonts w:cs="Times New Roman"/>
      <w:color w:val="0000FF"/>
      <w:u w:val="single"/>
    </w:rPr>
  </w:style>
  <w:style w:type="paragraph" w:customStyle="1" w:styleId="Kontakt">
    <w:name w:val="Kontakt"/>
    <w:basedOn w:val="Normal"/>
    <w:uiPriority w:val="99"/>
    <w:rsid w:val="00ED6B96"/>
    <w:pPr>
      <w:spacing w:line="160" w:lineRule="exact"/>
    </w:pPr>
    <w:rPr>
      <w:color w:val="808080"/>
      <w:sz w:val="13"/>
    </w:rPr>
  </w:style>
  <w:style w:type="paragraph" w:customStyle="1" w:styleId="Name">
    <w:name w:val="Name"/>
    <w:basedOn w:val="Normal"/>
    <w:uiPriority w:val="99"/>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uiPriority w:val="99"/>
    <w:rsid w:val="00B5719D"/>
    <w:rPr>
      <w:sz w:val="24"/>
      <w:lang w:val="de-DE"/>
    </w:rPr>
  </w:style>
  <w:style w:type="character" w:customStyle="1" w:styleId="CopernicusWordtemplateChar">
    <w:name w:val="Copernicus_Word_template Char"/>
    <w:link w:val="CopernicusWordtemplate"/>
    <w:uiPriority w:val="99"/>
    <w:locked/>
    <w:rsid w:val="00B5719D"/>
    <w:rPr>
      <w:rFonts w:ascii="Times New Roman" w:hAnsi="Times New Roman"/>
      <w:sz w:val="24"/>
      <w:lang w:eastAsia="de-DE"/>
    </w:rPr>
  </w:style>
  <w:style w:type="character" w:styleId="LineNumber">
    <w:name w:val="line number"/>
    <w:uiPriority w:val="99"/>
    <w:semiHidden/>
    <w:rsid w:val="00D40CE0"/>
    <w:rPr>
      <w:rFonts w:cs="Times New Roman"/>
    </w:rPr>
  </w:style>
  <w:style w:type="paragraph" w:customStyle="1" w:styleId="MStitle">
    <w:name w:val="MS title"/>
    <w:basedOn w:val="Normal"/>
    <w:link w:val="MStitleChar"/>
    <w:uiPriority w:val="99"/>
    <w:rsid w:val="0091791F"/>
    <w:pPr>
      <w:spacing w:before="360" w:line="440" w:lineRule="exact"/>
      <w:contextualSpacing/>
    </w:pPr>
    <w:rPr>
      <w:b/>
      <w:sz w:val="24"/>
      <w:lang w:val="de-DE"/>
    </w:rPr>
  </w:style>
  <w:style w:type="paragraph" w:styleId="ListParagraph">
    <w:name w:val="List Paragraph"/>
    <w:basedOn w:val="Normal"/>
    <w:uiPriority w:val="99"/>
    <w:qFormat/>
    <w:rsid w:val="00B4015F"/>
    <w:pPr>
      <w:ind w:left="720"/>
      <w:contextualSpacing/>
    </w:pPr>
  </w:style>
  <w:style w:type="character" w:customStyle="1" w:styleId="MStitleChar">
    <w:name w:val="MS title Char"/>
    <w:link w:val="MStitle"/>
    <w:uiPriority w:val="99"/>
    <w:locked/>
    <w:rsid w:val="0091791F"/>
    <w:rPr>
      <w:rFonts w:ascii="Times New Roman" w:hAnsi="Times New Roman"/>
      <w:b/>
      <w:sz w:val="24"/>
      <w:lang w:eastAsia="de-DE"/>
    </w:rPr>
  </w:style>
  <w:style w:type="paragraph" w:customStyle="1" w:styleId="Affiliation">
    <w:name w:val="Affiliation"/>
    <w:basedOn w:val="Normal"/>
    <w:link w:val="AffiliationChar"/>
    <w:uiPriority w:val="99"/>
    <w:rsid w:val="00450DB9"/>
    <w:pPr>
      <w:spacing w:before="120" w:line="240" w:lineRule="auto"/>
      <w:contextualSpacing/>
    </w:pPr>
    <w:rPr>
      <w:sz w:val="24"/>
      <w:lang w:val="de-DE"/>
    </w:rPr>
  </w:style>
  <w:style w:type="character" w:styleId="PlaceholderText">
    <w:name w:val="Placeholder Text"/>
    <w:uiPriority w:val="99"/>
    <w:semiHidden/>
    <w:rsid w:val="003D5288"/>
    <w:rPr>
      <w:color w:val="808080"/>
    </w:rPr>
  </w:style>
  <w:style w:type="character" w:customStyle="1" w:styleId="AffiliationChar">
    <w:name w:val="Affiliation Char"/>
    <w:link w:val="Affiliation"/>
    <w:uiPriority w:val="99"/>
    <w:locked/>
    <w:rsid w:val="00450DB9"/>
    <w:rPr>
      <w:rFonts w:ascii="Times New Roman" w:hAnsi="Times New Roman"/>
      <w:sz w:val="24"/>
      <w:lang w:eastAsia="de-DE"/>
    </w:rPr>
  </w:style>
  <w:style w:type="paragraph" w:styleId="BalloonText">
    <w:name w:val="Balloon Text"/>
    <w:basedOn w:val="Normal"/>
    <w:link w:val="BalloonTextChar"/>
    <w:uiPriority w:val="99"/>
    <w:semiHidden/>
    <w:rsid w:val="003D5288"/>
    <w:pPr>
      <w:spacing w:line="240" w:lineRule="auto"/>
    </w:pPr>
    <w:rPr>
      <w:rFonts w:ascii="Tahoma" w:hAnsi="Tahoma"/>
      <w:sz w:val="16"/>
      <w:szCs w:val="16"/>
      <w:lang w:val="de-DE"/>
    </w:rPr>
  </w:style>
  <w:style w:type="character" w:customStyle="1" w:styleId="BalloonTextChar">
    <w:name w:val="Balloon Text Char"/>
    <w:link w:val="BalloonText"/>
    <w:uiPriority w:val="99"/>
    <w:semiHidden/>
    <w:locked/>
    <w:rsid w:val="003D5288"/>
    <w:rPr>
      <w:rFonts w:ascii="Tahoma" w:hAnsi="Tahoma"/>
      <w:sz w:val="16"/>
      <w:lang w:eastAsia="de-DE"/>
    </w:rPr>
  </w:style>
  <w:style w:type="paragraph" w:customStyle="1" w:styleId="Equation">
    <w:name w:val="Equation"/>
    <w:basedOn w:val="Normal"/>
    <w:link w:val="EquationChar"/>
    <w:uiPriority w:val="99"/>
    <w:rsid w:val="00C35812"/>
    <w:pPr>
      <w:spacing w:before="120" w:after="120"/>
    </w:pPr>
    <w:rPr>
      <w:rFonts w:ascii="Cambria Math" w:hAnsi="Cambria Math"/>
      <w:sz w:val="24"/>
      <w:lang w:val="de-DE"/>
    </w:rPr>
  </w:style>
  <w:style w:type="paragraph" w:styleId="Caption">
    <w:name w:val="caption"/>
    <w:basedOn w:val="Normal"/>
    <w:next w:val="Normal"/>
    <w:uiPriority w:val="99"/>
    <w:qFormat/>
    <w:rsid w:val="003A4FB4"/>
    <w:pPr>
      <w:spacing w:after="200" w:line="240" w:lineRule="auto"/>
    </w:pPr>
    <w:rPr>
      <w:b/>
      <w:bCs/>
      <w:sz w:val="18"/>
      <w:szCs w:val="18"/>
    </w:rPr>
  </w:style>
  <w:style w:type="character" w:customStyle="1" w:styleId="EquationChar">
    <w:name w:val="Equation Char"/>
    <w:link w:val="Equation"/>
    <w:uiPriority w:val="99"/>
    <w:locked/>
    <w:rsid w:val="00C35812"/>
    <w:rPr>
      <w:rFonts w:ascii="Cambria Math" w:hAnsi="Cambria Math"/>
      <w:sz w:val="24"/>
      <w:lang w:eastAsia="de-DE"/>
    </w:rPr>
  </w:style>
  <w:style w:type="paragraph" w:styleId="Footer">
    <w:name w:val="footer"/>
    <w:basedOn w:val="Normal"/>
    <w:link w:val="FooterChar"/>
    <w:uiPriority w:val="99"/>
    <w:rsid w:val="006D0C96"/>
    <w:pPr>
      <w:tabs>
        <w:tab w:val="center" w:pos="4513"/>
        <w:tab w:val="right" w:pos="9026"/>
      </w:tabs>
      <w:spacing w:line="240" w:lineRule="auto"/>
    </w:pPr>
    <w:rPr>
      <w:sz w:val="24"/>
      <w:lang w:val="de-DE"/>
    </w:rPr>
  </w:style>
  <w:style w:type="character" w:customStyle="1" w:styleId="FooterChar">
    <w:name w:val="Footer Char"/>
    <w:link w:val="Footer"/>
    <w:uiPriority w:val="99"/>
    <w:locked/>
    <w:rsid w:val="006D0C96"/>
    <w:rPr>
      <w:rFonts w:ascii="Times New Roman" w:hAnsi="Times New Roman"/>
      <w:sz w:val="24"/>
      <w:lang w:eastAsia="de-DE"/>
    </w:rPr>
  </w:style>
  <w:style w:type="paragraph" w:customStyle="1" w:styleId="Correspondence">
    <w:name w:val="Correspondence"/>
    <w:basedOn w:val="Normal"/>
    <w:link w:val="CorrespondenceChar"/>
    <w:uiPriority w:val="99"/>
    <w:rsid w:val="008E213F"/>
    <w:pPr>
      <w:spacing w:before="120" w:after="360" w:line="240" w:lineRule="auto"/>
    </w:pPr>
    <w:rPr>
      <w:sz w:val="24"/>
      <w:lang w:val="de-DE"/>
    </w:rPr>
  </w:style>
  <w:style w:type="character" w:customStyle="1" w:styleId="CorrespondenceChar">
    <w:name w:val="Correspondence Char"/>
    <w:link w:val="Correspondence"/>
    <w:uiPriority w:val="99"/>
    <w:locked/>
    <w:rsid w:val="008E213F"/>
    <w:rPr>
      <w:rFonts w:ascii="Times New Roman" w:hAnsi="Times New Roman"/>
      <w:sz w:val="24"/>
      <w:lang w:eastAsia="de-DE"/>
    </w:rPr>
  </w:style>
  <w:style w:type="paragraph" w:customStyle="1" w:styleId="Authors">
    <w:name w:val="Authors"/>
    <w:basedOn w:val="Normal"/>
    <w:link w:val="AuthorsChar"/>
    <w:uiPriority w:val="99"/>
    <w:rsid w:val="00BD0523"/>
    <w:pPr>
      <w:spacing w:before="180" w:line="240" w:lineRule="auto"/>
      <w:contextualSpacing/>
    </w:pPr>
    <w:rPr>
      <w:sz w:val="24"/>
      <w:lang w:val="de-DE"/>
    </w:rPr>
  </w:style>
  <w:style w:type="character" w:customStyle="1" w:styleId="AuthorsChar">
    <w:name w:val="Authors Char"/>
    <w:link w:val="Authors"/>
    <w:uiPriority w:val="99"/>
    <w:locked/>
    <w:rsid w:val="00BD0523"/>
    <w:rPr>
      <w:rFonts w:ascii="Times New Roman" w:hAnsi="Times New Roman"/>
      <w:sz w:val="24"/>
      <w:lang w:eastAsia="de-DE"/>
    </w:rPr>
  </w:style>
  <w:style w:type="table" w:styleId="TableGrid">
    <w:name w:val="Table Grid"/>
    <w:basedOn w:val="TableNormal"/>
    <w:uiPriority w:val="99"/>
    <w:rsid w:val="00B6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4324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61.wmf"/><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oleObject" Target="embeddings/oleObject30.bin"/><Relationship Id="rId84" Type="http://schemas.openxmlformats.org/officeDocument/2006/relationships/image" Target="media/image42.wmf"/><Relationship Id="rId89" Type="http://schemas.openxmlformats.org/officeDocument/2006/relationships/image" Target="media/image45.wmf"/><Relationship Id="rId112" Type="http://schemas.openxmlformats.org/officeDocument/2006/relationships/oleObject" Target="embeddings/oleObject47.bin"/><Relationship Id="rId133"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oleObject" Target="embeddings/oleObject44.bin"/><Relationship Id="rId11" Type="http://schemas.openxmlformats.org/officeDocument/2006/relationships/image" Target="media/image3.wmf"/><Relationship Id="rId32" Type="http://schemas.openxmlformats.org/officeDocument/2006/relationships/image" Target="media/image14.wmf"/><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2.bin"/><Relationship Id="rId79" Type="http://schemas.openxmlformats.org/officeDocument/2006/relationships/oleObject" Target="embeddings/oleObject34.bin"/><Relationship Id="rId102" Type="http://schemas.openxmlformats.org/officeDocument/2006/relationships/image" Target="media/image54.png"/><Relationship Id="rId123" Type="http://schemas.openxmlformats.org/officeDocument/2006/relationships/image" Target="media/image64.wmf"/><Relationship Id="rId128" Type="http://schemas.openxmlformats.org/officeDocument/2006/relationships/oleObject" Target="embeddings/oleObject55.bin"/><Relationship Id="rId5" Type="http://schemas.openxmlformats.org/officeDocument/2006/relationships/footnotes" Target="footnotes.xml"/><Relationship Id="rId90" Type="http://schemas.openxmlformats.org/officeDocument/2006/relationships/oleObject" Target="embeddings/oleObject39.bin"/><Relationship Id="rId95" Type="http://schemas.openxmlformats.org/officeDocument/2006/relationships/hyperlink" Target="http://ore-hybam.org"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30.wmf"/><Relationship Id="rId69" Type="http://schemas.openxmlformats.org/officeDocument/2006/relationships/image" Target="media/image33.png"/><Relationship Id="rId77" Type="http://schemas.openxmlformats.org/officeDocument/2006/relationships/oleObject" Target="embeddings/oleObject33.bin"/><Relationship Id="rId100" Type="http://schemas.openxmlformats.org/officeDocument/2006/relationships/image" Target="media/image52.png"/><Relationship Id="rId105" Type="http://schemas.openxmlformats.org/officeDocument/2006/relationships/oleObject" Target="embeddings/oleObject42.bin"/><Relationship Id="rId113" Type="http://schemas.openxmlformats.org/officeDocument/2006/relationships/image" Target="media/image59.wmf"/><Relationship Id="rId118" Type="http://schemas.openxmlformats.org/officeDocument/2006/relationships/oleObject" Target="embeddings/oleObject50.bin"/><Relationship Id="rId126" Type="http://schemas.openxmlformats.org/officeDocument/2006/relationships/oleObject" Target="embeddings/oleObject54.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1.bin"/><Relationship Id="rId80" Type="http://schemas.openxmlformats.org/officeDocument/2006/relationships/image" Target="media/image40.wmf"/><Relationship Id="rId85" Type="http://schemas.openxmlformats.org/officeDocument/2006/relationships/oleObject" Target="embeddings/oleObject37.bin"/><Relationship Id="rId93" Type="http://schemas.openxmlformats.org/officeDocument/2006/relationships/image" Target="media/image47.wmf"/><Relationship Id="rId98" Type="http://schemas.openxmlformats.org/officeDocument/2006/relationships/image" Target="media/image50.png"/><Relationship Id="rId121" Type="http://schemas.openxmlformats.org/officeDocument/2006/relationships/image" Target="media/image6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png"/><Relationship Id="rId67" Type="http://schemas.openxmlformats.org/officeDocument/2006/relationships/image" Target="media/image32.wmf"/><Relationship Id="rId103" Type="http://schemas.openxmlformats.org/officeDocument/2006/relationships/image" Target="media/image55.png"/><Relationship Id="rId108" Type="http://schemas.openxmlformats.org/officeDocument/2006/relationships/oleObject" Target="embeddings/oleObject45.bin"/><Relationship Id="rId116" Type="http://schemas.openxmlformats.org/officeDocument/2006/relationships/oleObject" Target="embeddings/oleObject49.bin"/><Relationship Id="rId124" Type="http://schemas.openxmlformats.org/officeDocument/2006/relationships/oleObject" Target="embeddings/oleObject53.bin"/><Relationship Id="rId129" Type="http://schemas.openxmlformats.org/officeDocument/2006/relationships/hyperlink" Target="http://www.hydrol-earth-syst-sci.net/14/59/2010/" TargetMode="External"/><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9.wmf"/><Relationship Id="rId70" Type="http://schemas.openxmlformats.org/officeDocument/2006/relationships/image" Target="media/image34.png"/><Relationship Id="rId75" Type="http://schemas.openxmlformats.org/officeDocument/2006/relationships/image" Target="media/image37.png"/><Relationship Id="rId83" Type="http://schemas.openxmlformats.org/officeDocument/2006/relationships/oleObject" Target="embeddings/oleObject36.bin"/><Relationship Id="rId88" Type="http://schemas.openxmlformats.org/officeDocument/2006/relationships/image" Target="media/image44.png"/><Relationship Id="rId91" Type="http://schemas.openxmlformats.org/officeDocument/2006/relationships/image" Target="media/image46.wmf"/><Relationship Id="rId96" Type="http://schemas.openxmlformats.org/officeDocument/2006/relationships/image" Target="media/image48.png"/><Relationship Id="rId111" Type="http://schemas.openxmlformats.org/officeDocument/2006/relationships/image" Target="media/image58.wmf"/><Relationship Id="rId132"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3.bin"/><Relationship Id="rId114" Type="http://schemas.openxmlformats.org/officeDocument/2006/relationships/oleObject" Target="embeddings/oleObject48.bin"/><Relationship Id="rId119" Type="http://schemas.openxmlformats.org/officeDocument/2006/relationships/image" Target="media/image62.wmf"/><Relationship Id="rId127" Type="http://schemas.openxmlformats.org/officeDocument/2006/relationships/image" Target="media/image66.wmf"/><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image" Target="media/image36.wmf"/><Relationship Id="rId78" Type="http://schemas.openxmlformats.org/officeDocument/2006/relationships/image" Target="media/image39.wmf"/><Relationship Id="rId81" Type="http://schemas.openxmlformats.org/officeDocument/2006/relationships/oleObject" Target="embeddings/oleObject35.bin"/><Relationship Id="rId86" Type="http://schemas.openxmlformats.org/officeDocument/2006/relationships/image" Target="media/image43.wmf"/><Relationship Id="rId94" Type="http://schemas.openxmlformats.org/officeDocument/2006/relationships/oleObject" Target="embeddings/oleObject41.bin"/><Relationship Id="rId99" Type="http://schemas.openxmlformats.org/officeDocument/2006/relationships/image" Target="media/image51.png"/><Relationship Id="rId101" Type="http://schemas.openxmlformats.org/officeDocument/2006/relationships/image" Target="media/image53.png"/><Relationship Id="rId122" Type="http://schemas.openxmlformats.org/officeDocument/2006/relationships/oleObject" Target="embeddings/oleObject52.bin"/><Relationship Id="rId13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image" Target="media/image57.wmf"/><Relationship Id="rId34" Type="http://schemas.openxmlformats.org/officeDocument/2006/relationships/image" Target="media/image15.wmf"/><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8.wmf"/><Relationship Id="rId97" Type="http://schemas.openxmlformats.org/officeDocument/2006/relationships/image" Target="media/image49.png"/><Relationship Id="rId104" Type="http://schemas.openxmlformats.org/officeDocument/2006/relationships/image" Target="media/image56.wmf"/><Relationship Id="rId120" Type="http://schemas.openxmlformats.org/officeDocument/2006/relationships/oleObject" Target="embeddings/oleObject51.bin"/><Relationship Id="rId125" Type="http://schemas.openxmlformats.org/officeDocument/2006/relationships/image" Target="media/image65.wmf"/><Relationship Id="rId7" Type="http://schemas.openxmlformats.org/officeDocument/2006/relationships/image" Target="media/image1.wmf"/><Relationship Id="rId71" Type="http://schemas.openxmlformats.org/officeDocument/2006/relationships/image" Target="media/image35.wmf"/><Relationship Id="rId92" Type="http://schemas.openxmlformats.org/officeDocument/2006/relationships/oleObject" Target="embeddings/oleObject40.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1.png"/><Relationship Id="rId87" Type="http://schemas.openxmlformats.org/officeDocument/2006/relationships/oleObject" Target="embeddings/oleObject38.bin"/><Relationship Id="rId110" Type="http://schemas.openxmlformats.org/officeDocument/2006/relationships/oleObject" Target="embeddings/oleObject46.bin"/><Relationship Id="rId115" Type="http://schemas.openxmlformats.org/officeDocument/2006/relationships/image" Target="media/image60.wmf"/><Relationship Id="rId131" Type="http://schemas.openxmlformats.org/officeDocument/2006/relationships/fontTable" Target="fontTable.xml"/><Relationship Id="rId61" Type="http://schemas.openxmlformats.org/officeDocument/2006/relationships/oleObject" Target="embeddings/oleObject27.bin"/><Relationship Id="rId82" Type="http://schemas.openxmlformats.org/officeDocument/2006/relationships/image" Target="media/image41.wmf"/><Relationship Id="rId19" Type="http://schemas.openxmlformats.org/officeDocument/2006/relationships/oleObject" Target="embeddings/oleObject6.bin"/></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Blank.dotm</Template>
  <TotalTime>0</TotalTime>
  <Pages>28</Pages>
  <Words>8422</Words>
  <Characters>53065</Characters>
  <Application>Microsoft Office Word</Application>
  <DocSecurity>0</DocSecurity>
  <Lines>442</Lines>
  <Paragraphs>122</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61365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subject/>
  <dc:creator>Martin Rasmussen</dc:creator>
  <cp:keywords/>
  <dc:description/>
  <cp:lastModifiedBy>Johannes R</cp:lastModifiedBy>
  <cp:revision>42</cp:revision>
  <cp:lastPrinted>2018-06-14T13:36:00Z</cp:lastPrinted>
  <dcterms:created xsi:type="dcterms:W3CDTF">2018-06-07T06:40:00Z</dcterms:created>
  <dcterms:modified xsi:type="dcterms:W3CDTF">2018-06-15T09:47:00Z</dcterms:modified>
</cp:coreProperties>
</file>